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3896"/>
      </w:tblGrid>
      <w:tr w:rsidR="004D79AB" w:rsidTr="007107B2">
        <w:trPr>
          <w:trHeight w:val="7190"/>
        </w:trPr>
        <w:tc>
          <w:tcPr>
            <w:tcW w:w="13896" w:type="dxa"/>
          </w:tcPr>
          <w:p w:rsidR="004D79AB" w:rsidRDefault="00144E87" w:rsidP="004D79AB">
            <w:pPr>
              <w:jc w:val="center"/>
            </w:pPr>
            <w:bookmarkStart w:id="0" w:name="_GoBack"/>
            <w:bookmarkEnd w:id="0"/>
            <w:ins w:id="1" w:author="Itc145 Itc145" w:date="2013-07-04T09:45:00Z">
              <w:r>
                <w:t xml:space="preserve"> </w:t>
              </w:r>
            </w:ins>
          </w:p>
          <w:p w:rsidR="004D79AB" w:rsidRPr="004D79AB" w:rsidRDefault="004D79AB" w:rsidP="004D79AB">
            <w:pPr>
              <w:rPr>
                <w:rFonts w:ascii="Arial" w:hAnsi="Arial" w:cs="Arial"/>
                <w:sz w:val="24"/>
              </w:rPr>
            </w:pPr>
            <w:r w:rsidRPr="004D79AB">
              <w:rPr>
                <w:rFonts w:ascii="Arial" w:hAnsi="Arial" w:cs="Arial"/>
                <w:b/>
                <w:sz w:val="24"/>
              </w:rPr>
              <w:t xml:space="preserve">Filename: </w:t>
            </w:r>
            <w:r w:rsidRPr="004D79AB">
              <w:rPr>
                <w:rFonts w:ascii="Arial" w:hAnsi="Arial" w:cs="Arial"/>
                <w:sz w:val="24"/>
              </w:rPr>
              <w:t>Online training on gender integration20June2013.pptx</w:t>
            </w:r>
          </w:p>
          <w:p w:rsidR="004D79AB" w:rsidRDefault="004D79AB"/>
          <w:p w:rsidR="004D79AB" w:rsidRDefault="004D79AB">
            <w:r>
              <w:rPr>
                <w:noProof/>
                <w:lang w:eastAsia="en-GB"/>
              </w:rPr>
              <w:drawing>
                <wp:inline distT="0" distB="0" distL="0" distR="0">
                  <wp:extent cx="4572000" cy="343090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4572000" cy="3430905"/>
                          </a:xfrm>
                          <a:prstGeom prst="rect">
                            <a:avLst/>
                          </a:prstGeom>
                          <a:noFill/>
                          <a:ln w="9525">
                            <a:noFill/>
                            <a:miter lim="800000"/>
                            <a:headEnd/>
                            <a:tailEnd/>
                          </a:ln>
                        </pic:spPr>
                      </pic:pic>
                    </a:graphicData>
                  </a:graphic>
                </wp:inline>
              </w:drawing>
            </w:r>
          </w:p>
        </w:tc>
      </w:tr>
    </w:tbl>
    <w:p w:rsidR="004D79AB" w:rsidRDefault="004D79AB"/>
    <w:tbl>
      <w:tblPr>
        <w:tblStyle w:val="TableGrid"/>
        <w:tblW w:w="4994" w:type="pct"/>
        <w:tblLook w:val="05E0" w:firstRow="1" w:lastRow="1" w:firstColumn="1" w:lastColumn="1" w:noHBand="0" w:noVBand="1"/>
      </w:tblPr>
      <w:tblGrid>
        <w:gridCol w:w="4562"/>
        <w:gridCol w:w="9317"/>
      </w:tblGrid>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lastRenderedPageBreak/>
              <w:t xml:space="preserve">Slide 1 </w:t>
            </w:r>
          </w:p>
          <w:p w:rsidR="00BB59FB" w:rsidRPr="004D79AB" w:rsidRDefault="00BB59FB">
            <w:pPr>
              <w:rPr>
                <w:rFonts w:ascii="Arial" w:hAnsi="Arial" w:cs="Arial"/>
                <w:b/>
                <w:sz w:val="24"/>
              </w:rPr>
            </w:pPr>
            <w:r w:rsidRPr="004D79AB">
              <w:rPr>
                <w:rFonts w:ascii="Arial" w:hAnsi="Arial" w:cs="Arial"/>
                <w:b/>
                <w:sz w:val="24"/>
              </w:rPr>
              <w:t>Welcome</w:t>
            </w:r>
          </w:p>
          <w:p w:rsidR="00BB59FB" w:rsidRPr="004D79AB" w:rsidRDefault="00BB59FB">
            <w:pPr>
              <w:rPr>
                <w:rFonts w:ascii="Arial" w:hAnsi="Arial" w:cs="Arial"/>
                <w:sz w:val="20"/>
              </w:rPr>
            </w:pPr>
          </w:p>
        </w:tc>
        <w:tc>
          <w:tcPr>
            <w:tcW w:w="9316" w:type="dxa"/>
          </w:tcPr>
          <w:p w:rsidR="002F663E" w:rsidRPr="000E1996" w:rsidRDefault="002F663E" w:rsidP="002F663E">
            <w:pPr>
              <w:spacing w:before="100" w:beforeAutospacing="1" w:after="100" w:afterAutospacing="1"/>
              <w:rPr>
                <w:ins w:id="2" w:author="Terada Saori" w:date="2013-06-28T10:09:00Z"/>
                <w:rFonts w:eastAsia="Times New Roman" w:cs="Arial"/>
              </w:rPr>
            </w:pPr>
            <w:ins w:id="3" w:author="Terada Saori" w:date="2013-06-28T10:09:00Z">
              <w:r w:rsidRPr="000E1996">
                <w:rPr>
                  <w:rFonts w:eastAsia="Times New Roman" w:cs="Arial"/>
                </w:rPr>
                <w:t>The group endorsed the overall look and feel of the course, which builds on t</w:t>
              </w:r>
              <w:r>
                <w:rPr>
                  <w:rFonts w:eastAsia="Times New Roman" w:cs="Arial"/>
                </w:rPr>
                <w:t>he STOP DISCRIMINATION campaign</w:t>
              </w:r>
              <w:r w:rsidRPr="000E1996">
                <w:rPr>
                  <w:rFonts w:eastAsia="Times New Roman" w:cs="Arial"/>
                </w:rPr>
                <w:t>. Some additional suggestions included:</w:t>
              </w:r>
            </w:ins>
          </w:p>
          <w:p w:rsidR="002F663E" w:rsidRPr="000E1996" w:rsidRDefault="002F663E" w:rsidP="002F663E">
            <w:pPr>
              <w:numPr>
                <w:ilvl w:val="0"/>
                <w:numId w:val="14"/>
              </w:numPr>
              <w:spacing w:before="100" w:beforeAutospacing="1" w:after="100" w:afterAutospacing="1"/>
              <w:rPr>
                <w:ins w:id="4" w:author="Terada Saori" w:date="2013-06-28T10:09:00Z"/>
                <w:rFonts w:eastAsia="Times New Roman" w:cs="Arial"/>
              </w:rPr>
            </w:pPr>
            <w:ins w:id="5" w:author="Terada Saori" w:date="2013-06-28T10:09:00Z">
              <w:r w:rsidRPr="000E1996">
                <w:rPr>
                  <w:rFonts w:eastAsia="Times New Roman" w:cs="Arial"/>
                </w:rPr>
                <w:t>Make the 2 OHCHR staff the same height</w:t>
              </w:r>
            </w:ins>
          </w:p>
          <w:p w:rsidR="002F663E" w:rsidRPr="002F663E" w:rsidRDefault="002F663E" w:rsidP="002F663E">
            <w:pPr>
              <w:numPr>
                <w:ilvl w:val="0"/>
                <w:numId w:val="14"/>
              </w:numPr>
              <w:spacing w:before="100" w:beforeAutospacing="1" w:after="100" w:afterAutospacing="1"/>
              <w:rPr>
                <w:ins w:id="6" w:author="Terada Saori" w:date="2013-06-28T10:09:00Z"/>
              </w:rPr>
            </w:pPr>
            <w:ins w:id="7" w:author="Terada Saori" w:date="2013-06-28T10:09:00Z">
              <w:r w:rsidRPr="002F663E">
                <w:rPr>
                  <w:rFonts w:eastAsia="Times New Roman" w:cs="Arial"/>
                </w:rPr>
                <w:t xml:space="preserve">Make the “third sex person” (orange) thicker and with </w:t>
              </w:r>
              <w:r>
                <w:rPr>
                  <w:rFonts w:eastAsia="Times New Roman" w:cs="Arial"/>
                </w:rPr>
                <w:t xml:space="preserve">bell bottom </w:t>
              </w:r>
              <w:r w:rsidRPr="002F663E">
                <w:rPr>
                  <w:rFonts w:eastAsia="Times New Roman" w:cs="Arial"/>
                </w:rPr>
                <w:t>pants</w:t>
              </w:r>
            </w:ins>
          </w:p>
          <w:p w:rsidR="002F663E" w:rsidRDefault="002F663E" w:rsidP="002F663E">
            <w:pPr>
              <w:numPr>
                <w:ilvl w:val="0"/>
                <w:numId w:val="14"/>
              </w:numPr>
              <w:spacing w:before="100" w:beforeAutospacing="1" w:after="100" w:afterAutospacing="1"/>
              <w:rPr>
                <w:ins w:id="8" w:author="Terada Saori" w:date="2013-06-28T10:09:00Z"/>
              </w:rPr>
            </w:pPr>
            <w:ins w:id="9" w:author="Terada Saori" w:date="2013-06-28T10:09:00Z">
              <w:r w:rsidRPr="002F663E">
                <w:rPr>
                  <w:rFonts w:eastAsia="Times New Roman" w:cs="Arial"/>
                </w:rPr>
                <w:t>Consider adding an elderly person</w:t>
              </w:r>
              <w:r>
                <w:rPr>
                  <w:rFonts w:eastAsia="Times New Roman" w:cs="Arial"/>
                </w:rPr>
                <w:t xml:space="preserve"> </w:t>
              </w:r>
            </w:ins>
          </w:p>
          <w:p w:rsidR="00BB59FB" w:rsidRPr="004D79AB" w:rsidRDefault="00B40AB4" w:rsidP="002F663E">
            <w:pPr>
              <w:spacing w:before="100" w:beforeAutospacing="1" w:after="100" w:afterAutospacing="1"/>
              <w:rPr>
                <w:rFonts w:ascii="Arial" w:hAnsi="Arial" w:cs="Arial"/>
                <w:sz w:val="20"/>
              </w:rPr>
            </w:pPr>
            <w:ins w:id="10" w:author="Terada Saori" w:date="2013-07-02T09:58:00Z">
              <w:r>
                <w:rPr>
                  <w:rFonts w:ascii="Arial" w:hAnsi="Arial" w:cs="Arial"/>
                  <w:sz w:val="20"/>
                </w:rPr>
                <w:t>However, our Communication colleagues thought we should go with the other image (used for each Section) as this one is too similar to the speak out campaign without the substantive message behind</w:t>
              </w:r>
            </w:ins>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2 </w:t>
            </w:r>
          </w:p>
          <w:p w:rsidR="00BB59FB" w:rsidRPr="004D79AB" w:rsidRDefault="00BB59FB">
            <w:pPr>
              <w:rPr>
                <w:rFonts w:ascii="Arial" w:hAnsi="Arial" w:cs="Arial"/>
                <w:b/>
                <w:sz w:val="24"/>
              </w:rPr>
            </w:pPr>
            <w:r w:rsidRPr="004D79AB">
              <w:rPr>
                <w:rFonts w:ascii="Arial" w:hAnsi="Arial" w:cs="Arial"/>
                <w:b/>
                <w:sz w:val="24"/>
              </w:rPr>
              <w:t xml:space="preserve">Welcome to Gender Equality, Human Rights, and Me: A Learning Tool for OHCHR Staff </w:t>
            </w:r>
          </w:p>
          <w:p w:rsidR="00BB59FB" w:rsidRPr="004D79AB" w:rsidRDefault="00BB59FB">
            <w:pPr>
              <w:rPr>
                <w:rFonts w:ascii="Arial" w:hAnsi="Arial" w:cs="Arial"/>
                <w:sz w:val="20"/>
              </w:rPr>
            </w:pPr>
          </w:p>
        </w:tc>
        <w:tc>
          <w:tcPr>
            <w:tcW w:w="9316" w:type="dxa"/>
          </w:tcPr>
          <w:p w:rsidR="00BB59FB" w:rsidRDefault="00BB59FB" w:rsidP="004D79AB">
            <w:pPr>
              <w:pStyle w:val="NormalWeb"/>
              <w:spacing w:before="0" w:beforeAutospacing="0" w:after="0" w:afterAutospacing="0"/>
              <w:rPr>
                <w:rFonts w:ascii="Arial" w:eastAsia="+mn-ea" w:hAnsi="Arial" w:cs="Arial"/>
                <w:bCs/>
                <w:color w:val="4F81BD"/>
                <w:kern w:val="24"/>
                <w:sz w:val="20"/>
              </w:rPr>
            </w:pPr>
          </w:p>
          <w:p w:rsidR="00BB59FB" w:rsidRDefault="00BB59FB" w:rsidP="004D79AB">
            <w:pPr>
              <w:pStyle w:val="NormalWeb"/>
              <w:spacing w:before="0" w:beforeAutospacing="0" w:after="0" w:afterAutospacing="0"/>
              <w:rPr>
                <w:rFonts w:ascii="Arial" w:eastAsia="+mn-ea" w:hAnsi="Arial" w:cs="Arial"/>
                <w:bCs/>
                <w:color w:val="4F81BD"/>
                <w:kern w:val="24"/>
                <w:sz w:val="20"/>
              </w:rPr>
            </w:pPr>
            <w:r w:rsidRPr="004D79AB">
              <w:rPr>
                <w:rFonts w:ascii="Arial" w:eastAsia="+mn-ea" w:hAnsi="Arial" w:cs="Arial"/>
                <w:bCs/>
                <w:color w:val="4F81BD"/>
                <w:kern w:val="24"/>
                <w:sz w:val="20"/>
              </w:rPr>
              <w:t xml:space="preserve">Welcome to Gender Equality, Human Rights, and Me: A Learning Tool for OHCHR Staff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This course has been designed by OHCHR to provide you with a basic understanding of gender equality and how you can integrate a gender perspective into your work.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It is intended as a tool to support the implementation of the </w:t>
            </w:r>
            <w:ins w:id="11" w:author="Terada Saori" w:date="2013-06-28T10:09:00Z">
              <w:r w:rsidR="002F663E">
                <w:rPr>
                  <w:rFonts w:ascii="Arial" w:eastAsia="+mn-ea" w:hAnsi="Arial" w:cs="Arial"/>
                  <w:color w:val="000000"/>
                  <w:kern w:val="24"/>
                  <w:sz w:val="20"/>
                </w:rPr>
                <w:t xml:space="preserve">OHCHR </w:t>
              </w:r>
            </w:ins>
            <w:r w:rsidRPr="004D79AB">
              <w:rPr>
                <w:rFonts w:ascii="Arial" w:eastAsia="+mn-ea" w:hAnsi="Arial" w:cs="Arial"/>
                <w:color w:val="000000"/>
                <w:kern w:val="24"/>
                <w:sz w:val="20"/>
              </w:rPr>
              <w:t xml:space="preserve">Gender Equality </w:t>
            </w:r>
            <w:del w:id="12" w:author="Terada Saori" w:date="2013-06-28T10:09:00Z">
              <w:r w:rsidRPr="004D79AB" w:rsidDel="002F663E">
                <w:rPr>
                  <w:rFonts w:ascii="Arial" w:eastAsia="+mn-ea" w:hAnsi="Arial" w:cs="Arial"/>
                  <w:color w:val="000000"/>
                  <w:kern w:val="24"/>
                  <w:sz w:val="20"/>
                </w:rPr>
                <w:delText>Strategic Plan</w:delText>
              </w:r>
            </w:del>
            <w:ins w:id="13" w:author="Terada Saori" w:date="2013-06-28T10:09:00Z">
              <w:r w:rsidR="002F663E">
                <w:rPr>
                  <w:rFonts w:ascii="Arial" w:eastAsia="+mn-ea" w:hAnsi="Arial" w:cs="Arial"/>
                  <w:color w:val="000000"/>
                  <w:kern w:val="24"/>
                  <w:sz w:val="20"/>
                </w:rPr>
                <w:t>Policy (2011)</w:t>
              </w:r>
            </w:ins>
            <w:ins w:id="14" w:author="Terada Saori" w:date="2013-06-28T10:10:00Z">
              <w:r w:rsidR="002F663E">
                <w:rPr>
                  <w:rFonts w:ascii="Arial" w:eastAsia="+mn-ea" w:hAnsi="Arial" w:cs="Arial"/>
                  <w:color w:val="000000"/>
                  <w:kern w:val="24"/>
                  <w:sz w:val="20"/>
                </w:rPr>
                <w:t xml:space="preserve"> and Gender Equality Strategic Plan (2014-17)</w:t>
              </w:r>
            </w:ins>
            <w:r w:rsidRPr="004D79AB">
              <w:rPr>
                <w:rFonts w:ascii="Arial" w:eastAsia="+mn-ea" w:hAnsi="Arial" w:cs="Arial"/>
                <w:color w:val="000000"/>
                <w:kern w:val="24"/>
                <w:sz w:val="20"/>
              </w:rPr>
              <w:t xml:space="preserve">. </w:t>
            </w:r>
            <w:del w:id="15" w:author="Terada Saori" w:date="2013-06-28T10:13:00Z">
              <w:r w:rsidRPr="004D79AB" w:rsidDel="002F663E">
                <w:rPr>
                  <w:rFonts w:ascii="Arial" w:eastAsia="+mn-ea" w:hAnsi="Arial" w:cs="Arial"/>
                  <w:color w:val="000000"/>
                  <w:kern w:val="24"/>
                  <w:sz w:val="20"/>
                </w:rPr>
                <w:delText>The Strategic Plan</w:delText>
              </w:r>
            </w:del>
            <w:ins w:id="16" w:author="Terada Saori" w:date="2013-06-28T10:13:00Z">
              <w:r w:rsidR="002F663E">
                <w:rPr>
                  <w:rFonts w:ascii="Arial" w:eastAsia="+mn-ea" w:hAnsi="Arial" w:cs="Arial"/>
                  <w:color w:val="000000"/>
                  <w:kern w:val="24"/>
                  <w:sz w:val="20"/>
                </w:rPr>
                <w:t>As such, the course looks at</w:t>
              </w:r>
            </w:ins>
            <w:del w:id="17" w:author="Terada Saori" w:date="2013-06-28T10:13:00Z">
              <w:r w:rsidRPr="004D79AB" w:rsidDel="002F663E">
                <w:rPr>
                  <w:rFonts w:ascii="Arial" w:eastAsia="+mn-ea" w:hAnsi="Arial" w:cs="Arial"/>
                  <w:color w:val="000000"/>
                  <w:kern w:val="24"/>
                  <w:sz w:val="20"/>
                </w:rPr>
                <w:delText xml:space="preserve"> lays out</w:delText>
              </w:r>
            </w:del>
            <w:r w:rsidRPr="004D79AB">
              <w:rPr>
                <w:rFonts w:ascii="Arial" w:eastAsia="+mn-ea" w:hAnsi="Arial" w:cs="Arial"/>
                <w:color w:val="000000"/>
                <w:kern w:val="24"/>
                <w:sz w:val="20"/>
              </w:rPr>
              <w:t xml:space="preserve"> concrete actions to advance gender equality, in both the </w:t>
            </w:r>
            <w:ins w:id="18" w:author="Terada Saori" w:date="2013-06-28T10:13:00Z">
              <w:r w:rsidR="002F663E">
                <w:rPr>
                  <w:rFonts w:ascii="Arial" w:eastAsia="+mn-ea" w:hAnsi="Arial" w:cs="Arial"/>
                  <w:color w:val="000000"/>
                  <w:kern w:val="24"/>
                  <w:sz w:val="20"/>
                </w:rPr>
                <w:t xml:space="preserve">Office </w:t>
              </w:r>
            </w:ins>
            <w:r w:rsidRPr="004D79AB">
              <w:rPr>
                <w:rFonts w:ascii="Arial" w:eastAsia="+mn-ea" w:hAnsi="Arial" w:cs="Arial"/>
                <w:color w:val="000000"/>
                <w:kern w:val="24"/>
                <w:sz w:val="20"/>
              </w:rPr>
              <w:t xml:space="preserve">institutional setting and </w:t>
            </w:r>
            <w:ins w:id="19" w:author="Terada Saori" w:date="2013-06-28T10:14:00Z">
              <w:r w:rsidR="002F663E">
                <w:rPr>
                  <w:rFonts w:ascii="Arial" w:eastAsia="+mn-ea" w:hAnsi="Arial" w:cs="Arial"/>
                  <w:color w:val="000000"/>
                  <w:kern w:val="24"/>
                  <w:sz w:val="20"/>
                </w:rPr>
                <w:t xml:space="preserve">in </w:t>
              </w:r>
            </w:ins>
            <w:del w:id="20" w:author="Terada Saori" w:date="2013-06-28T10:14:00Z">
              <w:r w:rsidRPr="004D79AB" w:rsidDel="002F663E">
                <w:rPr>
                  <w:rFonts w:ascii="Arial" w:eastAsia="+mn-ea" w:hAnsi="Arial" w:cs="Arial"/>
                  <w:color w:val="000000"/>
                  <w:kern w:val="24"/>
                  <w:sz w:val="20"/>
                </w:rPr>
                <w:delText>the</w:delText>
              </w:r>
            </w:del>
            <w:ins w:id="21" w:author="Terada Saori" w:date="2013-06-28T10:14:00Z">
              <w:r w:rsidR="002F663E">
                <w:rPr>
                  <w:rFonts w:ascii="Arial" w:eastAsia="+mn-ea" w:hAnsi="Arial" w:cs="Arial"/>
                  <w:color w:val="000000"/>
                  <w:kern w:val="24"/>
                  <w:sz w:val="20"/>
                </w:rPr>
                <w:t>work to advance</w:t>
              </w:r>
            </w:ins>
            <w:r w:rsidRPr="004D79AB">
              <w:rPr>
                <w:rFonts w:ascii="Arial" w:eastAsia="+mn-ea" w:hAnsi="Arial" w:cs="Arial"/>
                <w:color w:val="000000"/>
                <w:kern w:val="24"/>
                <w:sz w:val="20"/>
              </w:rPr>
              <w:t xml:space="preserve"> </w:t>
            </w:r>
            <w:ins w:id="22" w:author="Terada Saori" w:date="2013-06-28T10:14:00Z">
              <w:r w:rsidR="002F663E">
                <w:rPr>
                  <w:rFonts w:ascii="Arial" w:eastAsia="+mn-ea" w:hAnsi="Arial" w:cs="Arial"/>
                  <w:color w:val="000000"/>
                  <w:kern w:val="24"/>
                  <w:sz w:val="20"/>
                </w:rPr>
                <w:t xml:space="preserve">human rights </w:t>
              </w:r>
            </w:ins>
            <w:ins w:id="23" w:author="Terada Saori" w:date="2013-06-28T10:15:00Z">
              <w:r w:rsidR="002F663E">
                <w:rPr>
                  <w:rFonts w:ascii="Arial" w:eastAsia="+mn-ea" w:hAnsi="Arial" w:cs="Arial"/>
                  <w:color w:val="000000"/>
                  <w:kern w:val="24"/>
                  <w:sz w:val="20"/>
                </w:rPr>
                <w:t>for everyone, everywhere.</w:t>
              </w:r>
            </w:ins>
            <w:del w:id="24" w:author="Terada Saori" w:date="2013-06-28T10:15:00Z">
              <w:r w:rsidRPr="004D79AB" w:rsidDel="002F663E">
                <w:rPr>
                  <w:rFonts w:ascii="Arial" w:eastAsia="+mn-ea" w:hAnsi="Arial" w:cs="Arial"/>
                  <w:color w:val="000000"/>
                  <w:kern w:val="24"/>
                  <w:sz w:val="20"/>
                </w:rPr>
                <w:delText xml:space="preserve">work </w:delText>
              </w:r>
            </w:del>
            <w:del w:id="25" w:author="Terada Saori" w:date="2013-06-28T10:14:00Z">
              <w:r w:rsidRPr="004D79AB" w:rsidDel="002F663E">
                <w:rPr>
                  <w:rFonts w:ascii="Arial" w:eastAsia="+mn-ea" w:hAnsi="Arial" w:cs="Arial"/>
                  <w:color w:val="000000"/>
                  <w:kern w:val="24"/>
                  <w:sz w:val="20"/>
                </w:rPr>
                <w:delText>of the Office</w:delText>
              </w:r>
            </w:del>
            <w:r w:rsidRPr="004D79AB">
              <w:rPr>
                <w:rFonts w:ascii="Arial" w:eastAsia="+mn-ea" w:hAnsi="Arial" w:cs="Arial"/>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Del="002F663E" w:rsidRDefault="00BB59FB" w:rsidP="004D79AB">
            <w:pPr>
              <w:pStyle w:val="NormalWeb"/>
              <w:spacing w:before="0" w:beforeAutospacing="0" w:after="0" w:afterAutospacing="0"/>
              <w:rPr>
                <w:del w:id="26" w:author="Terada Saori" w:date="2013-06-28T10:12:00Z"/>
                <w:rFonts w:ascii="Arial" w:eastAsia="+mn-ea" w:hAnsi="Arial" w:cs="Arial"/>
                <w:color w:val="000000"/>
                <w:kern w:val="24"/>
                <w:sz w:val="20"/>
              </w:rPr>
            </w:pPr>
            <w:del w:id="27" w:author="Terada Saori" w:date="2013-06-28T10:12:00Z">
              <w:r w:rsidRPr="004D79AB" w:rsidDel="002F663E">
                <w:rPr>
                  <w:rFonts w:ascii="Arial" w:eastAsia="+mn-ea" w:hAnsi="Arial" w:cs="Arial"/>
                  <w:color w:val="000000"/>
                  <w:kern w:val="24"/>
                  <w:sz w:val="20"/>
                </w:rPr>
                <w:delText>This means giving consideration to differentiated concerns and experience of women and men so that they benefit equally from opportunities. This also means fighting gender-based discrimination in the workplace, including discrimination based on sexual orientation and gender identity or discrimination based on family situations, lifestyle choices or obligations outside of work.</w:delText>
              </w:r>
            </w:del>
          </w:p>
          <w:p w:rsidR="00BB59FB" w:rsidRPr="004D79AB" w:rsidDel="002F663E" w:rsidRDefault="00BB59FB" w:rsidP="004D79AB">
            <w:pPr>
              <w:pStyle w:val="NormalWeb"/>
              <w:spacing w:before="0" w:beforeAutospacing="0" w:after="0" w:afterAutospacing="0"/>
              <w:rPr>
                <w:del w:id="28" w:author="Terada Saori" w:date="2013-06-28T10:12:00Z"/>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The </w:t>
            </w:r>
            <w:commentRangeStart w:id="29"/>
            <w:del w:id="30" w:author="Terada Saori" w:date="2013-06-28T10:12:00Z">
              <w:r w:rsidRPr="004D79AB" w:rsidDel="002F663E">
                <w:rPr>
                  <w:rFonts w:ascii="Arial" w:eastAsia="+mn-ea" w:hAnsi="Arial" w:cs="Arial"/>
                  <w:color w:val="000000"/>
                  <w:kern w:val="24"/>
                  <w:sz w:val="20"/>
                </w:rPr>
                <w:delText xml:space="preserve">module </w:delText>
              </w:r>
            </w:del>
            <w:ins w:id="31" w:author="Terada Saori" w:date="2013-06-28T10:12:00Z">
              <w:r w:rsidR="002F663E">
                <w:rPr>
                  <w:rFonts w:ascii="Arial" w:eastAsia="+mn-ea" w:hAnsi="Arial" w:cs="Arial"/>
                  <w:color w:val="000000"/>
                  <w:kern w:val="24"/>
                  <w:sz w:val="20"/>
                </w:rPr>
                <w:t>course</w:t>
              </w:r>
            </w:ins>
            <w:commentRangeEnd w:id="29"/>
            <w:ins w:id="32" w:author="Terada Saori" w:date="2013-06-28T10:21:00Z">
              <w:r w:rsidR="00397FA9">
                <w:rPr>
                  <w:rStyle w:val="CommentReference"/>
                  <w:rFonts w:asciiTheme="minorHAnsi" w:eastAsiaTheme="minorEastAsia" w:hAnsiTheme="minorHAnsi" w:cstheme="minorBidi"/>
                </w:rPr>
                <w:commentReference w:id="29"/>
              </w:r>
            </w:ins>
            <w:ins w:id="33" w:author="Terada Saori" w:date="2013-06-28T10:12:00Z">
              <w:r w:rsidR="002F663E">
                <w:rPr>
                  <w:rFonts w:ascii="Arial" w:eastAsia="+mn-ea" w:hAnsi="Arial" w:cs="Arial"/>
                  <w:color w:val="000000"/>
                  <w:kern w:val="24"/>
                  <w:sz w:val="20"/>
                </w:rPr>
                <w:t xml:space="preserve"> </w:t>
              </w:r>
            </w:ins>
            <w:r w:rsidRPr="004D79AB">
              <w:rPr>
                <w:rFonts w:ascii="Arial" w:eastAsia="+mn-ea" w:hAnsi="Arial" w:cs="Arial"/>
                <w:color w:val="000000"/>
                <w:kern w:val="24"/>
                <w:sz w:val="20"/>
              </w:rPr>
              <w:t>complements the UN basic online course on gender prepared by UN Women and peer-reviewed by 13 UN agencies, including OHCHR. It is recommended that you take this online module after completing the UN basic gender course</w:t>
            </w:r>
            <w:ins w:id="34" w:author="Terada Saori" w:date="2013-06-28T10:12:00Z">
              <w:r w:rsidR="002F663E">
                <w:rPr>
                  <w:rFonts w:ascii="Arial" w:eastAsia="+mn-ea" w:hAnsi="Arial" w:cs="Arial"/>
                  <w:color w:val="000000"/>
                  <w:kern w:val="24"/>
                  <w:sz w:val="20"/>
                </w:rPr>
                <w:t xml:space="preserve"> (provide link when available)</w:t>
              </w:r>
            </w:ins>
            <w:r w:rsidRPr="004D79AB">
              <w:rPr>
                <w:rFonts w:ascii="Arial" w:eastAsia="+mn-ea" w:hAnsi="Arial" w:cs="Arial"/>
                <w:color w:val="000000"/>
                <w:kern w:val="24"/>
                <w:sz w:val="20"/>
              </w:rPr>
              <w:t>.</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commentRangeStart w:id="35"/>
            <w:r w:rsidRPr="004D79AB">
              <w:rPr>
                <w:rFonts w:ascii="Arial" w:eastAsia="+mn-ea" w:hAnsi="Arial" w:cs="Arial"/>
                <w:color w:val="000000"/>
                <w:kern w:val="24"/>
                <w:sz w:val="20"/>
              </w:rPr>
              <w:t>We encourage you to think about the concepts presented in the context of your daily activities</w:t>
            </w:r>
            <w:commentRangeEnd w:id="35"/>
            <w:r w:rsidR="002F663E">
              <w:rPr>
                <w:rStyle w:val="CommentReference"/>
                <w:rFonts w:asciiTheme="minorHAnsi" w:eastAsiaTheme="minorEastAsia" w:hAnsiTheme="minorHAnsi" w:cstheme="minorBidi"/>
              </w:rPr>
              <w:commentReference w:id="35"/>
            </w:r>
            <w:r w:rsidRPr="004D79AB">
              <w:rPr>
                <w:rFonts w:ascii="Arial" w:eastAsia="+mn-ea" w:hAnsi="Arial" w:cs="Arial"/>
                <w:color w:val="000000"/>
                <w:kern w:val="24"/>
                <w:sz w:val="20"/>
              </w:rPr>
              <w:t xml:space="preserve">. </w:t>
            </w:r>
          </w:p>
          <w:p w:rsidR="00BB59FB" w:rsidRPr="004D79AB" w:rsidRDefault="00BB59FB">
            <w:pPr>
              <w:rPr>
                <w:rFonts w:ascii="Arial" w:hAnsi="Arial" w:cs="Arial"/>
                <w:sz w:val="20"/>
              </w:rPr>
            </w:pPr>
          </w:p>
        </w:tc>
      </w:tr>
      <w:tr w:rsidR="00BB59FB" w:rsidTr="00286CF0">
        <w:trPr>
          <w:trHeight w:val="71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3 </w:t>
            </w:r>
          </w:p>
          <w:p w:rsidR="00BB59FB" w:rsidRPr="004D79AB" w:rsidRDefault="00BB59FB">
            <w:pPr>
              <w:rPr>
                <w:rFonts w:ascii="Arial" w:hAnsi="Arial" w:cs="Arial"/>
                <w:b/>
                <w:sz w:val="24"/>
              </w:rPr>
            </w:pPr>
            <w:r w:rsidRPr="004D79AB">
              <w:rPr>
                <w:rFonts w:ascii="Arial" w:hAnsi="Arial" w:cs="Arial"/>
                <w:b/>
                <w:sz w:val="24"/>
              </w:rPr>
              <w:t xml:space="preserve">Let’s take a look at what this course has in store. </w:t>
            </w:r>
          </w:p>
          <w:p w:rsidR="00BB59FB" w:rsidRPr="004D79AB" w:rsidRDefault="00BB59FB">
            <w:pPr>
              <w:rPr>
                <w:rFonts w:ascii="Arial" w:hAnsi="Arial" w:cs="Arial"/>
                <w:sz w:val="20"/>
              </w:rPr>
            </w:pPr>
          </w:p>
        </w:tc>
        <w:tc>
          <w:tcPr>
            <w:tcW w:w="9316" w:type="dxa"/>
          </w:tcPr>
          <w:p w:rsidR="00BB59FB" w:rsidRDefault="00BB59FB" w:rsidP="004D79AB">
            <w:pPr>
              <w:pStyle w:val="NormalWeb"/>
              <w:spacing w:before="0" w:beforeAutospacing="0" w:after="0" w:afterAutospacing="0"/>
              <w:rPr>
                <w:rFonts w:ascii="Arial" w:eastAsia="+mn-ea" w:hAnsi="Arial" w:cs="Arial"/>
                <w:b/>
                <w:bCs/>
                <w:color w:val="000000"/>
                <w:kern w:val="24"/>
                <w:sz w:val="20"/>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r w:rsidRPr="00F517CA">
              <w:rPr>
                <w:rFonts w:ascii="Arial" w:eastAsia="+mn-ea" w:hAnsi="Arial" w:cs="Arial"/>
                <w:b/>
                <w:bCs/>
                <w:color w:val="000000"/>
                <w:kern w:val="24"/>
                <w:sz w:val="20"/>
              </w:rPr>
              <w:t xml:space="preserve">Let’s take a look at what this course has in store. </w:t>
            </w:r>
          </w:p>
          <w:p w:rsidR="00BB59FB" w:rsidRPr="00F517CA" w:rsidRDefault="00BB59FB" w:rsidP="004D79AB">
            <w:pPr>
              <w:pStyle w:val="NormalWeb"/>
              <w:spacing w:before="0" w:beforeAutospacing="0" w:after="0" w:afterAutospacing="0"/>
              <w:rPr>
                <w:rFonts w:ascii="Arial" w:hAnsi="Arial" w:cs="Arial"/>
                <w:b/>
                <w:sz w:val="20"/>
              </w:rPr>
            </w:pPr>
          </w:p>
          <w:p w:rsidR="00BB59FB" w:rsidRPr="00F517CA" w:rsidRDefault="00BB59FB" w:rsidP="004D79AB">
            <w:pPr>
              <w:pStyle w:val="NormalWeb"/>
              <w:spacing w:before="0" w:beforeAutospacing="0" w:after="0" w:afterAutospacing="0"/>
              <w:rPr>
                <w:rFonts w:ascii="Arial" w:eastAsia="+mn-ea" w:hAnsi="Arial" w:cs="Arial"/>
                <w:color w:val="000000"/>
                <w:kern w:val="24"/>
                <w:sz w:val="20"/>
              </w:rPr>
            </w:pPr>
            <w:r w:rsidRPr="00F517CA">
              <w:rPr>
                <w:rFonts w:ascii="Arial" w:eastAsia="+mn-ea" w:hAnsi="Arial" w:cs="Arial"/>
                <w:color w:val="000000"/>
                <w:kern w:val="24"/>
                <w:sz w:val="20"/>
              </w:rPr>
              <w:t xml:space="preserve">This course is divided into three sections. </w:t>
            </w:r>
          </w:p>
          <w:p w:rsidR="00BB59FB" w:rsidRPr="004D79AB" w:rsidRDefault="00BB59FB" w:rsidP="004D79AB">
            <w:pPr>
              <w:pStyle w:val="NormalWeb"/>
              <w:spacing w:before="0" w:beforeAutospacing="0" w:after="0" w:afterAutospacing="0"/>
              <w:rPr>
                <w:rFonts w:ascii="Arial" w:hAnsi="Arial" w:cs="Arial"/>
                <w:sz w:val="20"/>
              </w:rPr>
            </w:pPr>
          </w:p>
          <w:p w:rsidR="00BB59FB" w:rsidRPr="00F517CA" w:rsidRDefault="00BB59FB" w:rsidP="004D79AB">
            <w:pPr>
              <w:pStyle w:val="NormalWeb"/>
              <w:spacing w:before="0" w:beforeAutospacing="0" w:after="0" w:afterAutospacing="0"/>
              <w:rPr>
                <w:rFonts w:ascii="Arial" w:hAnsi="Arial" w:cs="Arial"/>
                <w:b/>
                <w:sz w:val="20"/>
              </w:rPr>
            </w:pPr>
            <w:r w:rsidRPr="00F517CA">
              <w:rPr>
                <w:rFonts w:ascii="Arial" w:eastAsia="+mn-ea" w:hAnsi="Arial" w:cs="Arial"/>
                <w:b/>
                <w:bCs/>
                <w:color w:val="000000"/>
                <w:kern w:val="24"/>
                <w:sz w:val="20"/>
              </w:rPr>
              <w:t xml:space="preserve">Rethink: </w:t>
            </w: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Consider the basic concepts of gender equality and why is it important</w:t>
            </w:r>
          </w:p>
          <w:p w:rsidR="00BB59FB" w:rsidRPr="004D79AB" w:rsidRDefault="00BB59FB" w:rsidP="004D79AB">
            <w:pPr>
              <w:pStyle w:val="NormalWeb"/>
              <w:spacing w:before="0" w:beforeAutospacing="0" w:after="0" w:afterAutospacing="0"/>
              <w:rPr>
                <w:rFonts w:ascii="Arial" w:hAnsi="Arial" w:cs="Arial"/>
                <w:sz w:val="20"/>
              </w:rPr>
            </w:pPr>
          </w:p>
          <w:p w:rsidR="00BB59FB" w:rsidRPr="00F517CA" w:rsidRDefault="00BB59FB" w:rsidP="004D79AB">
            <w:pPr>
              <w:pStyle w:val="NormalWeb"/>
              <w:spacing w:before="0" w:beforeAutospacing="0" w:after="0" w:afterAutospacing="0"/>
              <w:rPr>
                <w:rFonts w:ascii="Arial" w:hAnsi="Arial" w:cs="Arial"/>
                <w:b/>
                <w:sz w:val="20"/>
              </w:rPr>
            </w:pPr>
            <w:r w:rsidRPr="00F517CA">
              <w:rPr>
                <w:rFonts w:ascii="Arial" w:eastAsia="+mn-ea" w:hAnsi="Arial" w:cs="Arial"/>
                <w:b/>
                <w:bCs/>
                <w:color w:val="000000"/>
                <w:kern w:val="24"/>
                <w:sz w:val="20"/>
              </w:rPr>
              <w:t xml:space="preserve">Relate: </w:t>
            </w: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Learn about the institutional accountability frameworks and your individual role and responsibilities</w:t>
            </w:r>
            <w:ins w:id="36" w:author="Terada Saori" w:date="2013-06-28T10:17:00Z">
              <w:r w:rsidR="002F663E">
                <w:rPr>
                  <w:rFonts w:ascii="Arial" w:eastAsia="+mn-ea" w:hAnsi="Arial" w:cs="Arial"/>
                  <w:color w:val="000000"/>
                  <w:kern w:val="24"/>
                  <w:sz w:val="20"/>
                </w:rPr>
                <w:t xml:space="preserve"> to promote gender equality</w:t>
              </w:r>
            </w:ins>
          </w:p>
          <w:p w:rsidR="00BB59FB" w:rsidRPr="004D79AB" w:rsidRDefault="00BB59FB" w:rsidP="004D79AB">
            <w:pPr>
              <w:pStyle w:val="NormalWeb"/>
              <w:spacing w:before="0" w:beforeAutospacing="0" w:after="0" w:afterAutospacing="0"/>
              <w:rPr>
                <w:rFonts w:ascii="Arial" w:hAnsi="Arial" w:cs="Arial"/>
                <w:sz w:val="20"/>
              </w:rPr>
            </w:pPr>
          </w:p>
          <w:p w:rsidR="00BB59FB" w:rsidRPr="00F517CA" w:rsidRDefault="00BB59FB" w:rsidP="004D79AB">
            <w:pPr>
              <w:pStyle w:val="NormalWeb"/>
              <w:spacing w:before="0" w:beforeAutospacing="0" w:after="0" w:afterAutospacing="0"/>
              <w:rPr>
                <w:rFonts w:ascii="Arial" w:hAnsi="Arial" w:cs="Arial"/>
                <w:b/>
                <w:sz w:val="20"/>
              </w:rPr>
            </w:pPr>
            <w:r w:rsidRPr="00F517CA">
              <w:rPr>
                <w:rFonts w:ascii="Arial" w:eastAsia="+mn-ea" w:hAnsi="Arial" w:cs="Arial"/>
                <w:b/>
                <w:bCs/>
                <w:color w:val="000000"/>
                <w:kern w:val="24"/>
                <w:sz w:val="20"/>
              </w:rPr>
              <w:t xml:space="preserve">Realise: </w:t>
            </w:r>
          </w:p>
          <w:p w:rsidR="00BB59FB" w:rsidRPr="004D79AB" w:rsidRDefault="00BB59FB" w:rsidP="004D79AB">
            <w:pPr>
              <w:pStyle w:val="NormalWeb"/>
              <w:spacing w:before="0" w:beforeAutospacing="0" w:after="0" w:afterAutospacing="0"/>
              <w:rPr>
                <w:rFonts w:ascii="Arial" w:hAnsi="Arial" w:cs="Arial"/>
                <w:sz w:val="20"/>
              </w:rPr>
            </w:pPr>
            <w:del w:id="37" w:author="Terada Saori" w:date="2013-06-28T10:17:00Z">
              <w:r w:rsidRPr="004D79AB" w:rsidDel="002F663E">
                <w:rPr>
                  <w:rFonts w:ascii="Arial" w:eastAsia="+mn-ea" w:hAnsi="Arial" w:cs="Arial"/>
                  <w:color w:val="000000"/>
                  <w:kern w:val="24"/>
                  <w:sz w:val="20"/>
                </w:rPr>
                <w:delText>Try applying the basic steps of gender analysis in a context relevant to your work.</w:delText>
              </w:r>
            </w:del>
            <w:ins w:id="38" w:author="Terada Saori" w:date="2013-06-28T10:17:00Z">
              <w:r w:rsidR="002F663E">
                <w:rPr>
                  <w:rFonts w:ascii="Arial" w:eastAsia="+mn-ea" w:hAnsi="Arial" w:cs="Arial"/>
                  <w:color w:val="000000"/>
                  <w:kern w:val="24"/>
                  <w:sz w:val="20"/>
                </w:rPr>
                <w:t xml:space="preserve">Go one step forward towards </w:t>
              </w:r>
            </w:ins>
            <w:ins w:id="39" w:author="Terada Saori" w:date="2013-06-28T10:18:00Z">
              <w:r w:rsidR="00397FA9">
                <w:rPr>
                  <w:rFonts w:ascii="Arial" w:eastAsia="+mn-ea" w:hAnsi="Arial" w:cs="Arial"/>
                  <w:color w:val="000000"/>
                  <w:kern w:val="24"/>
                  <w:sz w:val="20"/>
                </w:rPr>
                <w:t>gender equality by integrating gender perspective in your work</w:t>
              </w:r>
            </w:ins>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lastRenderedPageBreak/>
              <w:t xml:space="preserve">Slide 4 </w:t>
            </w:r>
          </w:p>
          <w:p w:rsidR="00BB59FB" w:rsidRPr="004D79AB" w:rsidRDefault="00BB59FB">
            <w:pPr>
              <w:rPr>
                <w:rFonts w:ascii="Arial" w:hAnsi="Arial" w:cs="Arial"/>
                <w:b/>
                <w:sz w:val="24"/>
              </w:rPr>
            </w:pPr>
            <w:r w:rsidRPr="004D79AB">
              <w:rPr>
                <w:rFonts w:ascii="Arial" w:hAnsi="Arial" w:cs="Arial"/>
                <w:b/>
                <w:sz w:val="24"/>
              </w:rPr>
              <w:t>Learning Objectives</w:t>
            </w:r>
          </w:p>
          <w:p w:rsidR="00BB59FB" w:rsidRPr="004D79AB" w:rsidRDefault="00BB59FB">
            <w:pPr>
              <w:rPr>
                <w:rFonts w:ascii="Arial" w:hAnsi="Arial" w:cs="Arial"/>
                <w:sz w:val="20"/>
              </w:rPr>
            </w:pPr>
          </w:p>
        </w:tc>
        <w:tc>
          <w:tcPr>
            <w:tcW w:w="9316" w:type="dxa"/>
          </w:tcPr>
          <w:p w:rsidR="00BB59FB" w:rsidRDefault="00BB59FB" w:rsidP="004D79AB">
            <w:pPr>
              <w:pStyle w:val="NormalWeb"/>
              <w:spacing w:before="0" w:beforeAutospacing="0" w:after="360" w:afterAutospacing="0"/>
              <w:rPr>
                <w:rFonts w:ascii="Arial" w:eastAsia="+mn-ea" w:hAnsi="Arial" w:cs="Arial"/>
                <w:b/>
                <w:bCs/>
                <w:color w:val="4F81BD"/>
                <w:kern w:val="24"/>
                <w:sz w:val="20"/>
              </w:rPr>
            </w:pPr>
          </w:p>
          <w:p w:rsidR="00BB59FB" w:rsidRPr="00F517CA" w:rsidRDefault="00BB59FB" w:rsidP="004D79AB">
            <w:pPr>
              <w:pStyle w:val="NormalWeb"/>
              <w:spacing w:before="0" w:beforeAutospacing="0" w:after="360" w:afterAutospacing="0"/>
              <w:rPr>
                <w:rFonts w:ascii="Arial" w:hAnsi="Arial" w:cs="Arial"/>
                <w:b/>
                <w:sz w:val="20"/>
              </w:rPr>
            </w:pPr>
            <w:r w:rsidRPr="00F517CA">
              <w:rPr>
                <w:rFonts w:ascii="Arial" w:eastAsia="+mn-ea" w:hAnsi="Arial" w:cs="Arial"/>
                <w:b/>
                <w:bCs/>
                <w:color w:val="4F81BD"/>
                <w:kern w:val="24"/>
                <w:sz w:val="20"/>
              </w:rPr>
              <w:t>Learning Objectives</w:t>
            </w:r>
          </w:p>
          <w:p w:rsidR="00BB59FB" w:rsidRPr="004D79AB" w:rsidRDefault="00BB59FB" w:rsidP="004D79AB">
            <w:pPr>
              <w:pStyle w:val="NormalWeb"/>
              <w:spacing w:before="0" w:beforeAutospacing="0" w:after="360" w:afterAutospacing="0"/>
              <w:rPr>
                <w:rFonts w:ascii="Arial" w:hAnsi="Arial" w:cs="Arial"/>
                <w:sz w:val="20"/>
              </w:rPr>
            </w:pPr>
            <w:del w:id="40" w:author="Terada Saori" w:date="2013-06-28T10:21:00Z">
              <w:r w:rsidRPr="004D79AB" w:rsidDel="00397FA9">
                <w:rPr>
                  <w:rFonts w:ascii="Arial" w:eastAsia="+mn-ea" w:hAnsi="Arial" w:cs="Arial"/>
                  <w:bCs/>
                  <w:color w:val="000000"/>
                  <w:kern w:val="24"/>
                  <w:sz w:val="20"/>
                </w:rPr>
                <w:delText>At the end of this module</w:delText>
              </w:r>
            </w:del>
            <w:ins w:id="41" w:author="Terada Saori" w:date="2013-06-28T10:21:00Z">
              <w:r w:rsidR="00397FA9">
                <w:rPr>
                  <w:rFonts w:ascii="Arial" w:eastAsia="+mn-ea" w:hAnsi="Arial" w:cs="Arial"/>
                  <w:bCs/>
                  <w:color w:val="000000"/>
                  <w:kern w:val="24"/>
                  <w:sz w:val="20"/>
                </w:rPr>
                <w:t>After completing this on-line course</w:t>
              </w:r>
            </w:ins>
            <w:r w:rsidRPr="004D79AB">
              <w:rPr>
                <w:rFonts w:ascii="Arial" w:eastAsia="+mn-ea" w:hAnsi="Arial" w:cs="Arial"/>
                <w:bCs/>
                <w:color w:val="000000"/>
                <w:kern w:val="24"/>
                <w:sz w:val="20"/>
              </w:rPr>
              <w:t>, you will be able to:</w:t>
            </w:r>
          </w:p>
          <w:p w:rsidR="00BB59FB" w:rsidRPr="00F517CA" w:rsidRDefault="00BB59FB" w:rsidP="004D79AB">
            <w:pPr>
              <w:pStyle w:val="ListParagraph"/>
              <w:numPr>
                <w:ilvl w:val="0"/>
                <w:numId w:val="1"/>
              </w:numPr>
              <w:rPr>
                <w:rFonts w:ascii="Arial" w:hAnsi="Arial" w:cs="Arial"/>
                <w:sz w:val="20"/>
              </w:rPr>
            </w:pPr>
            <w:r w:rsidRPr="004D79AB">
              <w:rPr>
                <w:rFonts w:ascii="Arial" w:eastAsia="+mn-ea" w:hAnsi="Arial" w:cs="Arial"/>
                <w:color w:val="000000"/>
                <w:kern w:val="24"/>
                <w:sz w:val="20"/>
              </w:rPr>
              <w:t>Understand key gender concepts and why gender integration is important for human rights</w:t>
            </w:r>
          </w:p>
          <w:p w:rsidR="00BB59FB" w:rsidRPr="004D79AB" w:rsidRDefault="00BB59FB" w:rsidP="00F517CA">
            <w:pPr>
              <w:pStyle w:val="ListParagraph"/>
              <w:rPr>
                <w:rFonts w:ascii="Arial" w:hAnsi="Arial" w:cs="Arial"/>
                <w:sz w:val="20"/>
              </w:rPr>
            </w:pPr>
          </w:p>
          <w:p w:rsidR="00BB59FB" w:rsidRPr="00F517CA" w:rsidRDefault="00BB59FB" w:rsidP="004D79AB">
            <w:pPr>
              <w:pStyle w:val="ListParagraph"/>
              <w:numPr>
                <w:ilvl w:val="0"/>
                <w:numId w:val="1"/>
              </w:numPr>
              <w:rPr>
                <w:rFonts w:ascii="Arial" w:hAnsi="Arial" w:cs="Arial"/>
                <w:sz w:val="20"/>
              </w:rPr>
            </w:pPr>
            <w:r w:rsidRPr="004D79AB">
              <w:rPr>
                <w:rFonts w:ascii="Arial" w:eastAsia="+mn-ea" w:hAnsi="Arial" w:cs="Arial"/>
                <w:color w:val="000000"/>
                <w:kern w:val="24"/>
                <w:sz w:val="20"/>
              </w:rPr>
              <w:t>Recall the key instruments and accountability frameworks for gender equality</w:t>
            </w:r>
          </w:p>
          <w:p w:rsidR="00BB59FB" w:rsidRPr="00F517CA" w:rsidRDefault="00BB59FB" w:rsidP="00F517CA">
            <w:pPr>
              <w:pStyle w:val="ListParagraph"/>
              <w:rPr>
                <w:rFonts w:ascii="Arial" w:hAnsi="Arial" w:cs="Arial"/>
                <w:sz w:val="20"/>
              </w:rPr>
            </w:pPr>
          </w:p>
          <w:p w:rsidR="00BB59FB" w:rsidRPr="00F517CA" w:rsidRDefault="00BB59FB" w:rsidP="004D79AB">
            <w:pPr>
              <w:pStyle w:val="ListParagraph"/>
              <w:numPr>
                <w:ilvl w:val="0"/>
                <w:numId w:val="1"/>
              </w:numPr>
              <w:rPr>
                <w:rFonts w:ascii="Arial" w:hAnsi="Arial" w:cs="Arial"/>
                <w:sz w:val="20"/>
              </w:rPr>
            </w:pPr>
            <w:r w:rsidRPr="004D79AB">
              <w:rPr>
                <w:rFonts w:ascii="Arial" w:eastAsia="+mn-ea" w:hAnsi="Arial" w:cs="Arial"/>
                <w:color w:val="000000"/>
                <w:kern w:val="24"/>
                <w:sz w:val="20"/>
              </w:rPr>
              <w:t>Describe your responsibilities to integrate a gender perspective into your work</w:t>
            </w:r>
          </w:p>
          <w:p w:rsidR="00BB59FB" w:rsidRPr="004D79AB" w:rsidRDefault="00BB59FB" w:rsidP="00F517CA">
            <w:pPr>
              <w:pStyle w:val="ListParagraph"/>
              <w:rPr>
                <w:rFonts w:ascii="Arial" w:hAnsi="Arial" w:cs="Arial"/>
                <w:sz w:val="20"/>
              </w:rPr>
            </w:pPr>
          </w:p>
          <w:p w:rsidR="00BB59FB" w:rsidRPr="004D79AB" w:rsidRDefault="00BB59FB" w:rsidP="004D79AB">
            <w:pPr>
              <w:pStyle w:val="ListParagraph"/>
              <w:numPr>
                <w:ilvl w:val="0"/>
                <w:numId w:val="1"/>
              </w:numPr>
              <w:rPr>
                <w:rFonts w:ascii="Arial" w:hAnsi="Arial" w:cs="Arial"/>
                <w:sz w:val="20"/>
              </w:rPr>
            </w:pPr>
            <w:r w:rsidRPr="004D79AB">
              <w:rPr>
                <w:rFonts w:ascii="Arial" w:eastAsia="+mn-ea" w:hAnsi="Arial" w:cs="Arial"/>
                <w:color w:val="000000"/>
                <w:kern w:val="24"/>
                <w:sz w:val="20"/>
              </w:rPr>
              <w:t>Apply the basic steps of gender analysis and know where to find further resources to help you  integrate a gender perspective into your work</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5 </w:t>
            </w:r>
          </w:p>
          <w:p w:rsidR="00BB59FB" w:rsidRPr="004D79AB" w:rsidRDefault="00BB59FB">
            <w:pPr>
              <w:rPr>
                <w:rFonts w:ascii="Arial" w:hAnsi="Arial" w:cs="Arial"/>
                <w:b/>
                <w:sz w:val="24"/>
              </w:rPr>
            </w:pPr>
            <w:r w:rsidRPr="004D79AB">
              <w:rPr>
                <w:rFonts w:ascii="Arial" w:hAnsi="Arial" w:cs="Arial"/>
                <w:b/>
                <w:sz w:val="24"/>
              </w:rPr>
              <w:t>Time required and certification</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F517CA" w:rsidRDefault="00BB59FB" w:rsidP="004D79AB">
            <w:pPr>
              <w:pStyle w:val="NormalWeb"/>
              <w:spacing w:before="0" w:beforeAutospacing="0" w:after="360" w:afterAutospacing="0"/>
              <w:ind w:left="288" w:hanging="288"/>
              <w:rPr>
                <w:rFonts w:ascii="Arial" w:hAnsi="Arial" w:cs="Arial"/>
                <w:b/>
                <w:sz w:val="20"/>
              </w:rPr>
            </w:pPr>
            <w:r w:rsidRPr="00F517CA">
              <w:rPr>
                <w:rFonts w:ascii="Arial" w:eastAsia="+mn-ea" w:hAnsi="Arial" w:cs="Arial"/>
                <w:b/>
                <w:bCs/>
                <w:color w:val="4F81BD"/>
                <w:kern w:val="24"/>
                <w:sz w:val="20"/>
              </w:rPr>
              <w:t>Time required and certification</w:t>
            </w:r>
          </w:p>
          <w:p w:rsidR="00BB59FB" w:rsidRPr="00F517CA" w:rsidRDefault="00BB59FB" w:rsidP="004D79AB">
            <w:pPr>
              <w:pStyle w:val="ListParagraph"/>
              <w:numPr>
                <w:ilvl w:val="0"/>
                <w:numId w:val="2"/>
              </w:numPr>
              <w:rPr>
                <w:rFonts w:ascii="Arial" w:hAnsi="Arial" w:cs="Arial"/>
                <w:sz w:val="20"/>
              </w:rPr>
            </w:pPr>
            <w:r w:rsidRPr="004D79AB">
              <w:rPr>
                <w:rFonts w:ascii="Arial" w:eastAsia="+mn-ea" w:hAnsi="Arial" w:cs="Arial"/>
                <w:color w:val="000000"/>
                <w:kern w:val="24"/>
                <w:sz w:val="20"/>
              </w:rPr>
              <w:t xml:space="preserve">You will need about 30 minutes to complete each of the three sections. </w:t>
            </w:r>
            <w:ins w:id="42" w:author="Terada Saori" w:date="2013-06-28T10:25:00Z">
              <w:r w:rsidR="00397FA9">
                <w:rPr>
                  <w:rFonts w:ascii="Arial" w:eastAsia="+mn-ea" w:hAnsi="Arial" w:cs="Arial"/>
                  <w:color w:val="000000"/>
                  <w:kern w:val="24"/>
                  <w:sz w:val="20"/>
                </w:rPr>
                <w:t xml:space="preserve">You can take the whole course in a go or </w:t>
              </w:r>
            </w:ins>
            <w:ins w:id="43" w:author="Terada Saori" w:date="2013-06-28T10:27:00Z">
              <w:r w:rsidR="007E3038">
                <w:rPr>
                  <w:rFonts w:ascii="Arial" w:eastAsia="+mn-ea" w:hAnsi="Arial" w:cs="Arial"/>
                  <w:color w:val="000000"/>
                  <w:kern w:val="24"/>
                  <w:sz w:val="20"/>
                </w:rPr>
                <w:t>in sequences</w:t>
              </w:r>
              <w:r w:rsidR="00397FA9">
                <w:rPr>
                  <w:rFonts w:ascii="Arial" w:eastAsia="+mn-ea" w:hAnsi="Arial" w:cs="Arial"/>
                  <w:color w:val="000000"/>
                  <w:kern w:val="24"/>
                  <w:sz w:val="20"/>
                </w:rPr>
                <w:t xml:space="preserve"> </w:t>
              </w:r>
            </w:ins>
            <w:commentRangeStart w:id="44"/>
            <w:ins w:id="45" w:author="Terada Saori" w:date="2013-06-28T10:28:00Z">
              <w:r w:rsidR="007E3038">
                <w:rPr>
                  <w:rFonts w:ascii="Arial" w:eastAsia="+mn-ea" w:hAnsi="Arial" w:cs="Arial"/>
                  <w:color w:val="000000"/>
                  <w:kern w:val="24"/>
                  <w:sz w:val="20"/>
                </w:rPr>
                <w:t>(using the “save” function)</w:t>
              </w:r>
              <w:commentRangeEnd w:id="44"/>
              <w:r w:rsidR="007E3038">
                <w:rPr>
                  <w:rStyle w:val="CommentReference"/>
                  <w:rFonts w:asciiTheme="minorHAnsi" w:eastAsiaTheme="minorEastAsia" w:hAnsiTheme="minorHAnsi" w:cstheme="minorBidi"/>
                </w:rPr>
                <w:commentReference w:id="44"/>
              </w:r>
            </w:ins>
          </w:p>
          <w:p w:rsidR="00BB59FB" w:rsidRPr="004D79AB" w:rsidRDefault="00BB59FB" w:rsidP="00F517CA">
            <w:pPr>
              <w:pStyle w:val="ListParagraph"/>
              <w:rPr>
                <w:rFonts w:ascii="Arial" w:hAnsi="Arial" w:cs="Arial"/>
                <w:sz w:val="20"/>
              </w:rPr>
            </w:pPr>
          </w:p>
          <w:p w:rsidR="00BB59FB" w:rsidRPr="004D79AB" w:rsidRDefault="00BB59FB" w:rsidP="004D79AB">
            <w:pPr>
              <w:pStyle w:val="ListParagraph"/>
              <w:numPr>
                <w:ilvl w:val="0"/>
                <w:numId w:val="2"/>
              </w:numPr>
              <w:rPr>
                <w:rFonts w:ascii="Arial" w:hAnsi="Arial" w:cs="Arial"/>
                <w:sz w:val="20"/>
              </w:rPr>
            </w:pPr>
            <w:r w:rsidRPr="004D79AB">
              <w:rPr>
                <w:rFonts w:ascii="Arial" w:eastAsia="+mn-ea" w:hAnsi="Arial" w:cs="Arial"/>
                <w:color w:val="000000"/>
                <w:kern w:val="24"/>
                <w:sz w:val="20"/>
              </w:rPr>
              <w:t>At the end of this course, you can take an assessment exam to test your knowledge of the content. Upon successfully completing the assessment, you can print the course completion certificate for your records.</w:t>
            </w:r>
          </w:p>
          <w:p w:rsidR="00BB59FB" w:rsidRPr="004D79AB" w:rsidRDefault="00BB59FB">
            <w:pPr>
              <w:rPr>
                <w:rFonts w:ascii="Arial" w:hAnsi="Arial" w:cs="Arial"/>
                <w:sz w:val="20"/>
              </w:rPr>
            </w:pPr>
          </w:p>
        </w:tc>
      </w:tr>
      <w:tr w:rsidR="00BB59FB" w:rsidTr="00286CF0">
        <w:trPr>
          <w:trHeight w:val="1619"/>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6 </w:t>
            </w:r>
          </w:p>
          <w:p w:rsidR="00BB59FB" w:rsidRPr="004D79AB" w:rsidRDefault="00BB59FB">
            <w:pPr>
              <w:rPr>
                <w:rFonts w:ascii="Arial" w:hAnsi="Arial" w:cs="Arial"/>
                <w:b/>
                <w:sz w:val="24"/>
              </w:rPr>
            </w:pPr>
            <w:r w:rsidRPr="004D79AB">
              <w:rPr>
                <w:rFonts w:ascii="Arial" w:hAnsi="Arial" w:cs="Arial"/>
                <w:b/>
                <w:sz w:val="24"/>
              </w:rPr>
              <w:t>Section One: Rethink</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000000"/>
                <w:kern w:val="24"/>
                <w:sz w:val="20"/>
              </w:rPr>
              <w:t>Section One: Rethink</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7 </w:t>
            </w:r>
          </w:p>
          <w:p w:rsidR="00BB59FB" w:rsidRPr="004D79AB" w:rsidRDefault="00BB59FB">
            <w:pPr>
              <w:rPr>
                <w:rFonts w:ascii="Arial" w:hAnsi="Arial" w:cs="Arial"/>
                <w:b/>
                <w:sz w:val="24"/>
              </w:rPr>
            </w:pPr>
            <w:r w:rsidRPr="004D79AB">
              <w:rPr>
                <w:rFonts w:ascii="Arial" w:hAnsi="Arial" w:cs="Arial"/>
                <w:b/>
                <w:sz w:val="24"/>
              </w:rPr>
              <w:t>Learning Objectives</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F517CA" w:rsidRDefault="00BB59FB" w:rsidP="004D79AB">
            <w:pPr>
              <w:pStyle w:val="NormalWeb"/>
              <w:spacing w:before="0" w:beforeAutospacing="0" w:after="360" w:afterAutospacing="0"/>
              <w:rPr>
                <w:rFonts w:ascii="Arial" w:hAnsi="Arial" w:cs="Arial"/>
                <w:b/>
                <w:sz w:val="20"/>
              </w:rPr>
            </w:pPr>
            <w:r w:rsidRPr="00F517CA">
              <w:rPr>
                <w:rFonts w:ascii="Arial" w:eastAsia="+mn-ea" w:hAnsi="Arial" w:cs="Arial"/>
                <w:b/>
                <w:bCs/>
                <w:color w:val="4F81BD"/>
                <w:kern w:val="24"/>
                <w:sz w:val="20"/>
              </w:rPr>
              <w:t>Learning Objectives</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bCs/>
                <w:iCs/>
                <w:color w:val="000000"/>
                <w:kern w:val="24"/>
                <w:sz w:val="20"/>
              </w:rPr>
              <w:t>What is gender equality and why is it important in the realm of human rights?</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By the end of this section you will be able to: </w:t>
            </w:r>
          </w:p>
          <w:p w:rsidR="00BB59FB" w:rsidRPr="00F517CA" w:rsidRDefault="00BB59FB" w:rsidP="004D79AB">
            <w:pPr>
              <w:pStyle w:val="ListParagraph"/>
              <w:numPr>
                <w:ilvl w:val="0"/>
                <w:numId w:val="3"/>
              </w:numPr>
              <w:rPr>
                <w:rFonts w:ascii="Arial" w:hAnsi="Arial" w:cs="Arial"/>
                <w:sz w:val="20"/>
              </w:rPr>
            </w:pPr>
            <w:r w:rsidRPr="004D79AB">
              <w:rPr>
                <w:rFonts w:ascii="Arial" w:eastAsia="+mn-ea" w:hAnsi="Arial" w:cs="Arial"/>
                <w:color w:val="000000"/>
                <w:kern w:val="24"/>
                <w:sz w:val="20"/>
              </w:rPr>
              <w:t>Explain the concepts of gender, equality, equity and non-discrimination on the basis of sex and gender</w:t>
            </w:r>
          </w:p>
          <w:p w:rsidR="00BB59FB" w:rsidRPr="004D79AB" w:rsidRDefault="00BB59FB" w:rsidP="00F517CA">
            <w:pPr>
              <w:pStyle w:val="ListParagraph"/>
              <w:rPr>
                <w:rFonts w:ascii="Arial" w:hAnsi="Arial" w:cs="Arial"/>
                <w:sz w:val="20"/>
              </w:rPr>
            </w:pPr>
          </w:p>
          <w:p w:rsidR="00BB59FB" w:rsidRPr="00F517CA" w:rsidRDefault="00BB59FB" w:rsidP="004D79AB">
            <w:pPr>
              <w:pStyle w:val="ListParagraph"/>
              <w:numPr>
                <w:ilvl w:val="0"/>
                <w:numId w:val="3"/>
              </w:numPr>
              <w:rPr>
                <w:rFonts w:ascii="Arial" w:hAnsi="Arial" w:cs="Arial"/>
                <w:sz w:val="20"/>
              </w:rPr>
            </w:pPr>
            <w:r w:rsidRPr="004D79AB">
              <w:rPr>
                <w:rFonts w:ascii="Arial" w:eastAsia="+mn-ea" w:hAnsi="Arial" w:cs="Arial"/>
                <w:color w:val="000000"/>
                <w:kern w:val="24"/>
                <w:sz w:val="20"/>
              </w:rPr>
              <w:t xml:space="preserve">Advocate why it is necessary to integrate a gender perspective into OHCHR's work </w:t>
            </w:r>
          </w:p>
          <w:p w:rsidR="00BB59FB" w:rsidRPr="00F517CA" w:rsidRDefault="00BB59FB" w:rsidP="00F517CA">
            <w:pPr>
              <w:pStyle w:val="ListParagraph"/>
              <w:rPr>
                <w:rFonts w:ascii="Arial" w:hAnsi="Arial" w:cs="Arial"/>
                <w:sz w:val="20"/>
              </w:rPr>
            </w:pPr>
          </w:p>
          <w:p w:rsidR="00BB59FB" w:rsidRPr="004D79AB" w:rsidRDefault="00BB59FB" w:rsidP="00F517CA">
            <w:pPr>
              <w:pStyle w:val="ListParagraph"/>
              <w:rPr>
                <w:rFonts w:ascii="Arial" w:hAnsi="Arial" w:cs="Arial"/>
                <w:sz w:val="20"/>
              </w:rPr>
            </w:pPr>
          </w:p>
          <w:p w:rsidR="00BB59FB" w:rsidRPr="004D79AB" w:rsidRDefault="00BB59FB" w:rsidP="004D79AB">
            <w:pPr>
              <w:pStyle w:val="ListParagraph"/>
              <w:numPr>
                <w:ilvl w:val="0"/>
                <w:numId w:val="3"/>
              </w:numPr>
              <w:rPr>
                <w:rFonts w:ascii="Arial" w:hAnsi="Arial" w:cs="Arial"/>
                <w:sz w:val="20"/>
              </w:rPr>
            </w:pPr>
            <w:r w:rsidRPr="004D79AB">
              <w:rPr>
                <w:rFonts w:ascii="Arial" w:eastAsia="+mn-ea" w:hAnsi="Arial" w:cs="Arial"/>
                <w:color w:val="000000"/>
                <w:kern w:val="24"/>
                <w:sz w:val="20"/>
              </w:rPr>
              <w:t>Refer to the normative base on gender equality and the empowerment of women</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8 </w:t>
            </w:r>
          </w:p>
          <w:p w:rsidR="00BB59FB" w:rsidRPr="004D79AB" w:rsidRDefault="00BB59FB">
            <w:pPr>
              <w:rPr>
                <w:rFonts w:ascii="Arial" w:hAnsi="Arial" w:cs="Arial"/>
                <w:b/>
                <w:sz w:val="24"/>
              </w:rPr>
            </w:pPr>
            <w:r w:rsidRPr="004D79AB">
              <w:rPr>
                <w:rFonts w:ascii="Arial" w:hAnsi="Arial" w:cs="Arial"/>
                <w:b/>
                <w:sz w:val="24"/>
              </w:rPr>
              <w:t>Rethink</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F517CA" w:rsidRDefault="00BB59FB" w:rsidP="004D79AB">
            <w:pPr>
              <w:pStyle w:val="NormalWeb"/>
              <w:spacing w:before="0" w:beforeAutospacing="0" w:after="360" w:afterAutospacing="0"/>
              <w:rPr>
                <w:rFonts w:ascii="Arial" w:hAnsi="Arial" w:cs="Arial"/>
                <w:b/>
                <w:sz w:val="20"/>
              </w:rPr>
            </w:pPr>
            <w:r w:rsidRPr="00F517CA">
              <w:rPr>
                <w:rFonts w:ascii="Arial" w:eastAsia="+mn-ea" w:hAnsi="Arial" w:cs="Arial"/>
                <w:b/>
                <w:bCs/>
                <w:color w:val="4F81BD"/>
                <w:kern w:val="24"/>
                <w:sz w:val="20"/>
              </w:rPr>
              <w:t>Welcome to Section 1: Rethink</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 xml:space="preserve">I am Elena and this is Atif. We will be your </w:t>
            </w:r>
            <w:del w:id="46" w:author="Terada Saori" w:date="2013-06-28T11:03:00Z">
              <w:r w:rsidRPr="004D79AB" w:rsidDel="007F4D5E">
                <w:rPr>
                  <w:rFonts w:ascii="Arial" w:eastAsia="+mn-ea" w:hAnsi="Arial" w:cs="Arial"/>
                  <w:color w:val="000000"/>
                  <w:kern w:val="24"/>
                  <w:sz w:val="20"/>
                </w:rPr>
                <w:delText xml:space="preserve">your </w:delText>
              </w:r>
            </w:del>
            <w:r w:rsidRPr="004D79AB">
              <w:rPr>
                <w:rFonts w:ascii="Arial" w:eastAsia="+mn-ea" w:hAnsi="Arial" w:cs="Arial"/>
                <w:color w:val="000000"/>
                <w:kern w:val="24"/>
                <w:sz w:val="20"/>
              </w:rPr>
              <w:t xml:space="preserve">virtual gender facilitators and guide you through this </w:t>
            </w:r>
            <w:del w:id="47" w:author="Terada Saori" w:date="2013-06-28T11:05:00Z">
              <w:r w:rsidRPr="004D79AB" w:rsidDel="007F4D5E">
                <w:rPr>
                  <w:rFonts w:ascii="Arial" w:eastAsia="+mn-ea" w:hAnsi="Arial" w:cs="Arial"/>
                  <w:color w:val="000000"/>
                  <w:kern w:val="24"/>
                  <w:sz w:val="20"/>
                </w:rPr>
                <w:delText>module</w:delText>
              </w:r>
            </w:del>
            <w:ins w:id="48" w:author="Terada Saori" w:date="2013-06-28T11:05:00Z">
              <w:r w:rsidR="007F4D5E">
                <w:rPr>
                  <w:rFonts w:ascii="Arial" w:eastAsia="+mn-ea" w:hAnsi="Arial" w:cs="Arial"/>
                  <w:color w:val="000000"/>
                  <w:kern w:val="24"/>
                  <w:sz w:val="20"/>
                </w:rPr>
                <w:t>on-line course</w:t>
              </w:r>
            </w:ins>
            <w:r w:rsidRPr="004D79AB">
              <w:rPr>
                <w:rFonts w:ascii="Arial" w:eastAsia="+mn-ea" w:hAnsi="Arial" w:cs="Arial"/>
                <w:color w:val="000000"/>
                <w:kern w:val="24"/>
                <w:sz w:val="20"/>
              </w:rPr>
              <w:t xml:space="preserve">. </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 xml:space="preserve">In the first section, we will consider the following key questions: </w:t>
            </w:r>
          </w:p>
          <w:p w:rsidR="00BB59FB" w:rsidRPr="00F517CA" w:rsidRDefault="00BB59FB" w:rsidP="004D79AB">
            <w:pPr>
              <w:pStyle w:val="ListParagraph"/>
              <w:numPr>
                <w:ilvl w:val="0"/>
                <w:numId w:val="4"/>
              </w:numPr>
              <w:rPr>
                <w:rFonts w:ascii="Arial" w:hAnsi="Arial" w:cs="Arial"/>
                <w:sz w:val="20"/>
              </w:rPr>
            </w:pPr>
            <w:r w:rsidRPr="004D79AB">
              <w:rPr>
                <w:rFonts w:ascii="Arial" w:eastAsia="+mn-ea" w:hAnsi="Arial" w:cs="Arial"/>
                <w:color w:val="000000"/>
                <w:kern w:val="24"/>
                <w:sz w:val="20"/>
              </w:rPr>
              <w:t xml:space="preserve">What is gender equality? </w:t>
            </w:r>
          </w:p>
          <w:p w:rsidR="00BB59FB" w:rsidRPr="004D79AB" w:rsidRDefault="00BB59FB" w:rsidP="00F517CA">
            <w:pPr>
              <w:pStyle w:val="ListParagraph"/>
              <w:rPr>
                <w:rFonts w:ascii="Arial" w:hAnsi="Arial" w:cs="Arial"/>
                <w:sz w:val="20"/>
              </w:rPr>
            </w:pPr>
          </w:p>
          <w:p w:rsidR="00BB59FB" w:rsidRPr="00F517CA" w:rsidRDefault="00BB59FB" w:rsidP="004D79AB">
            <w:pPr>
              <w:pStyle w:val="ListParagraph"/>
              <w:numPr>
                <w:ilvl w:val="0"/>
                <w:numId w:val="4"/>
              </w:numPr>
              <w:rPr>
                <w:rFonts w:ascii="Arial" w:hAnsi="Arial" w:cs="Arial"/>
                <w:sz w:val="20"/>
              </w:rPr>
            </w:pPr>
            <w:r w:rsidRPr="004D79AB">
              <w:rPr>
                <w:rFonts w:ascii="Arial" w:eastAsia="+mn-ea" w:hAnsi="Arial" w:cs="Arial"/>
                <w:color w:val="000000"/>
                <w:kern w:val="24"/>
                <w:sz w:val="20"/>
              </w:rPr>
              <w:t xml:space="preserve">Why should we integrate gender </w:t>
            </w:r>
            <w:del w:id="49" w:author="Terada Saori" w:date="2013-06-28T11:05:00Z">
              <w:r w:rsidRPr="004D79AB" w:rsidDel="007F4D5E">
                <w:rPr>
                  <w:rFonts w:ascii="Arial" w:eastAsia="+mn-ea" w:hAnsi="Arial" w:cs="Arial"/>
                  <w:color w:val="000000"/>
                  <w:kern w:val="24"/>
                  <w:sz w:val="20"/>
                </w:rPr>
                <w:delText xml:space="preserve">equality </w:delText>
              </w:r>
            </w:del>
            <w:ins w:id="50" w:author="Terada Saori" w:date="2013-06-28T11:05:00Z">
              <w:r w:rsidR="007F4D5E">
                <w:rPr>
                  <w:rFonts w:ascii="Arial" w:eastAsia="+mn-ea" w:hAnsi="Arial" w:cs="Arial"/>
                  <w:color w:val="000000"/>
                  <w:kern w:val="24"/>
                  <w:sz w:val="20"/>
                </w:rPr>
                <w:t>perspective</w:t>
              </w:r>
              <w:r w:rsidR="007F4D5E" w:rsidRPr="004D79AB">
                <w:rPr>
                  <w:rFonts w:ascii="Arial" w:eastAsia="+mn-ea" w:hAnsi="Arial" w:cs="Arial"/>
                  <w:color w:val="000000"/>
                  <w:kern w:val="24"/>
                  <w:sz w:val="20"/>
                </w:rPr>
                <w:t xml:space="preserve"> </w:t>
              </w:r>
            </w:ins>
            <w:r w:rsidRPr="004D79AB">
              <w:rPr>
                <w:rFonts w:ascii="Arial" w:eastAsia="+mn-ea" w:hAnsi="Arial" w:cs="Arial"/>
                <w:color w:val="000000"/>
                <w:kern w:val="24"/>
                <w:sz w:val="20"/>
              </w:rPr>
              <w:t>into our work?</w:t>
            </w:r>
          </w:p>
          <w:p w:rsidR="00BB59FB" w:rsidRPr="004D79AB" w:rsidRDefault="00BB59FB" w:rsidP="00F517CA">
            <w:pPr>
              <w:pStyle w:val="ListParagraph"/>
              <w:rPr>
                <w:rFonts w:ascii="Arial" w:hAnsi="Arial" w:cs="Arial"/>
                <w:sz w:val="20"/>
              </w:rPr>
            </w:pPr>
          </w:p>
          <w:p w:rsidR="00BB59FB" w:rsidRPr="00F517CA" w:rsidRDefault="00BB59FB" w:rsidP="004D79AB">
            <w:pPr>
              <w:pStyle w:val="ListParagraph"/>
              <w:numPr>
                <w:ilvl w:val="0"/>
                <w:numId w:val="4"/>
              </w:numPr>
              <w:rPr>
                <w:rFonts w:ascii="Arial" w:hAnsi="Arial" w:cs="Arial"/>
                <w:sz w:val="20"/>
              </w:rPr>
            </w:pPr>
            <w:r w:rsidRPr="004D79AB">
              <w:rPr>
                <w:rFonts w:ascii="Arial" w:eastAsia="+mn-ea" w:hAnsi="Arial" w:cs="Arial"/>
                <w:color w:val="000000"/>
                <w:kern w:val="24"/>
                <w:sz w:val="20"/>
              </w:rPr>
              <w:t>How do human rights principles relate to gender equality?</w:t>
            </w:r>
          </w:p>
          <w:p w:rsidR="00BB59FB" w:rsidRPr="004D79AB" w:rsidRDefault="00BB59FB" w:rsidP="00F517CA">
            <w:pPr>
              <w:pStyle w:val="ListParagraph"/>
              <w:rPr>
                <w:rFonts w:ascii="Arial" w:hAnsi="Arial" w:cs="Arial"/>
                <w:sz w:val="20"/>
              </w:rPr>
            </w:pPr>
          </w:p>
          <w:p w:rsidR="00BB59FB" w:rsidRPr="004D79AB" w:rsidRDefault="00BB59FB" w:rsidP="004D79AB">
            <w:pPr>
              <w:pStyle w:val="ListParagraph"/>
              <w:numPr>
                <w:ilvl w:val="0"/>
                <w:numId w:val="4"/>
              </w:numPr>
              <w:rPr>
                <w:rFonts w:ascii="Arial" w:hAnsi="Arial" w:cs="Arial"/>
                <w:sz w:val="20"/>
              </w:rPr>
            </w:pPr>
            <w:r w:rsidRPr="004D79AB">
              <w:rPr>
                <w:rFonts w:ascii="Arial" w:eastAsia="+mn-ea" w:hAnsi="Arial" w:cs="Arial"/>
                <w:color w:val="000000"/>
                <w:kern w:val="24"/>
                <w:sz w:val="20"/>
              </w:rPr>
              <w:t>What are the key legal instruments on gender equality and the empowerment of women?</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9 </w:t>
            </w:r>
          </w:p>
          <w:p w:rsidR="00BB59FB" w:rsidRPr="004D79AB" w:rsidRDefault="00BB59FB">
            <w:pPr>
              <w:rPr>
                <w:rFonts w:ascii="Arial" w:hAnsi="Arial" w:cs="Arial"/>
                <w:b/>
                <w:sz w:val="24"/>
              </w:rPr>
            </w:pPr>
            <w:r w:rsidRPr="004D79AB">
              <w:rPr>
                <w:rFonts w:ascii="Arial" w:hAnsi="Arial" w:cs="Arial"/>
                <w:b/>
                <w:sz w:val="24"/>
              </w:rPr>
              <w:t>Basic Concepts and Definitions</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4D79AB">
            <w:pPr>
              <w:pStyle w:val="NormalWeb"/>
              <w:spacing w:before="0" w:beforeAutospacing="0" w:after="0" w:afterAutospacing="0"/>
              <w:rPr>
                <w:rFonts w:ascii="Arial" w:eastAsia="+mn-ea" w:hAnsi="Arial" w:cs="Arial"/>
                <w:bCs/>
                <w:color w:val="000000"/>
                <w:kern w:val="24"/>
                <w:sz w:val="20"/>
              </w:rPr>
            </w:pPr>
            <w:r w:rsidRPr="004D79AB">
              <w:rPr>
                <w:rFonts w:ascii="Arial" w:eastAsia="+mn-ea" w:hAnsi="Arial" w:cs="Arial"/>
                <w:bCs/>
                <w:color w:val="000000"/>
                <w:kern w:val="24"/>
                <w:sz w:val="20"/>
              </w:rPr>
              <w:t>Basic Concepts and Definitions</w:t>
            </w:r>
          </w:p>
          <w:p w:rsidR="00BB59FB" w:rsidRPr="004D79AB" w:rsidRDefault="00BB59FB" w:rsidP="004D79AB">
            <w:pPr>
              <w:pStyle w:val="NormalWeb"/>
              <w:spacing w:before="0" w:beforeAutospacing="0" w:after="0" w:afterAutospacing="0"/>
              <w:rPr>
                <w:rFonts w:ascii="Arial" w:hAnsi="Arial" w:cs="Arial"/>
                <w:sz w:val="20"/>
              </w:rPr>
            </w:pPr>
          </w:p>
          <w:p w:rsidR="00BB59FB" w:rsidRPr="00C61C0D" w:rsidRDefault="00BB59FB" w:rsidP="00C61C0D">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Introduction</w:t>
            </w:r>
          </w:p>
          <w:p w:rsidR="00BB59FB" w:rsidRPr="00C61C0D" w:rsidRDefault="00BB59FB" w:rsidP="00C61C0D">
            <w:pPr>
              <w:pStyle w:val="NormalWeb"/>
              <w:spacing w:before="0" w:beforeAutospacing="0" w:after="0" w:afterAutospacing="0"/>
              <w:rPr>
                <w:rFonts w:ascii="Arial" w:eastAsia="+mn-ea" w:hAnsi="Arial" w:cs="Arial"/>
                <w:bCs/>
                <w:color w:val="000000"/>
                <w:kern w:val="24"/>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In order to get started, let's review some basic concepts and definitions. Click on the flashcards to check your knowledge. </w:t>
            </w:r>
          </w:p>
          <w:p w:rsidR="00BB59FB" w:rsidRPr="004D79AB" w:rsidRDefault="00BB59FB" w:rsidP="004D79AB">
            <w:pPr>
              <w:pStyle w:val="NormalWeb"/>
              <w:spacing w:before="0" w:beforeAutospacing="0" w:after="0" w:afterAutospacing="0"/>
              <w:rPr>
                <w:rFonts w:ascii="Arial" w:hAnsi="Arial" w:cs="Arial"/>
                <w:sz w:val="20"/>
              </w:rPr>
            </w:pPr>
          </w:p>
          <w:p w:rsidR="00BB59FB" w:rsidRPr="00C61C0D" w:rsidRDefault="00BB59FB" w:rsidP="004D79AB">
            <w:pPr>
              <w:pStyle w:val="NormalWeb"/>
              <w:spacing w:before="0" w:beforeAutospacing="0" w:after="0" w:afterAutospacing="0"/>
              <w:ind w:left="360" w:hanging="360"/>
              <w:rPr>
                <w:rFonts w:ascii="Arial" w:eastAsia="+mn-ea" w:hAnsi="Arial" w:cs="Arial"/>
                <w:b/>
                <w:bCs/>
                <w:color w:val="000000"/>
                <w:kern w:val="24"/>
                <w:sz w:val="20"/>
              </w:rPr>
            </w:pPr>
            <w:r w:rsidRPr="00C61C0D">
              <w:rPr>
                <w:rFonts w:ascii="Arial" w:eastAsia="+mn-ea" w:hAnsi="Arial" w:cs="Arial"/>
                <w:b/>
                <w:bCs/>
                <w:color w:val="000000"/>
                <w:kern w:val="24"/>
                <w:sz w:val="20"/>
              </w:rPr>
              <w:t>Gender</w:t>
            </w:r>
          </w:p>
          <w:p w:rsidR="00BB59FB" w:rsidRPr="004D79AB" w:rsidRDefault="00BB59FB" w:rsidP="004D79AB">
            <w:pPr>
              <w:pStyle w:val="NormalWeb"/>
              <w:spacing w:before="0" w:beforeAutospacing="0" w:after="0" w:afterAutospacing="0"/>
              <w:ind w:left="360" w:hanging="36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commentRangeStart w:id="51"/>
            <w:r w:rsidRPr="004D79AB">
              <w:rPr>
                <w:rFonts w:ascii="Arial" w:eastAsia="+mn-ea" w:hAnsi="Arial" w:cs="Arial"/>
                <w:color w:val="000000"/>
                <w:kern w:val="24"/>
                <w:sz w:val="20"/>
              </w:rPr>
              <w:t xml:space="preserve">Gender refers to the array of socially constructed roles and relationships, personality traits, attitudes, behaviors, values, relative power and influence that society ascribes to women and men </w:t>
            </w:r>
            <w:del w:id="52" w:author="Terada Saori" w:date="2013-06-28T11:23:00Z">
              <w:r w:rsidRPr="004D79AB" w:rsidDel="00D418B3">
                <w:rPr>
                  <w:rFonts w:ascii="Arial" w:eastAsia="+mn-ea" w:hAnsi="Arial" w:cs="Arial"/>
                  <w:color w:val="000000"/>
                  <w:kern w:val="24"/>
                  <w:sz w:val="20"/>
                </w:rPr>
                <w:delText>on a differential basis</w:delText>
              </w:r>
            </w:del>
            <w:ins w:id="53" w:author="Terada Saori" w:date="2013-06-28T11:23:00Z">
              <w:r w:rsidR="00D418B3">
                <w:rPr>
                  <w:rFonts w:ascii="Arial" w:eastAsia="+mn-ea" w:hAnsi="Arial" w:cs="Arial"/>
                  <w:color w:val="000000"/>
                  <w:kern w:val="24"/>
                  <w:sz w:val="20"/>
                </w:rPr>
                <w:t>based on their biological differences (sex)</w:t>
              </w:r>
            </w:ins>
            <w:r w:rsidRPr="004D79AB">
              <w:rPr>
                <w:rFonts w:ascii="Arial" w:eastAsia="+mn-ea" w:hAnsi="Arial" w:cs="Arial"/>
                <w:color w:val="000000"/>
                <w:kern w:val="24"/>
                <w:sz w:val="20"/>
              </w:rPr>
              <w:t>.</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Whereas </w:t>
            </w:r>
            <w:del w:id="54" w:author="Terada Saori" w:date="2013-06-28T11:23:00Z">
              <w:r w:rsidRPr="004D79AB" w:rsidDel="00D418B3">
                <w:rPr>
                  <w:rFonts w:ascii="Arial" w:eastAsia="+mn-ea" w:hAnsi="Arial" w:cs="Arial"/>
                  <w:color w:val="000000"/>
                  <w:kern w:val="24"/>
                  <w:sz w:val="20"/>
                </w:rPr>
                <w:delText xml:space="preserve">biological </w:delText>
              </w:r>
            </w:del>
            <w:r w:rsidRPr="004D79AB">
              <w:rPr>
                <w:rFonts w:ascii="Arial" w:eastAsia="+mn-ea" w:hAnsi="Arial" w:cs="Arial"/>
                <w:color w:val="000000"/>
                <w:kern w:val="24"/>
                <w:sz w:val="20"/>
              </w:rPr>
              <w:t>sex is</w:t>
            </w:r>
            <w:ins w:id="55" w:author="Terada Saori" w:date="2013-06-28T11:37:00Z">
              <w:r w:rsidR="00AA11E6">
                <w:rPr>
                  <w:rFonts w:ascii="Arial" w:eastAsia="+mn-ea" w:hAnsi="Arial" w:cs="Arial"/>
                  <w:color w:val="000000"/>
                  <w:kern w:val="24"/>
                  <w:sz w:val="20"/>
                </w:rPr>
                <w:t xml:space="preserve"> usually fix</w:t>
              </w:r>
            </w:ins>
            <w:ins w:id="56" w:author="Itc145 Itc145" w:date="2013-07-03T10:07:00Z">
              <w:r w:rsidR="000B5462">
                <w:rPr>
                  <w:rFonts w:ascii="Arial" w:eastAsia="+mn-ea" w:hAnsi="Arial" w:cs="Arial"/>
                  <w:color w:val="000000"/>
                  <w:kern w:val="24"/>
                  <w:sz w:val="20"/>
                </w:rPr>
                <w:t>ed</w:t>
              </w:r>
            </w:ins>
            <w:ins w:id="57" w:author="Terada Saori" w:date="2013-06-28T11:37:00Z">
              <w:r w:rsidR="00AA11E6">
                <w:rPr>
                  <w:rFonts w:ascii="Arial" w:eastAsia="+mn-ea" w:hAnsi="Arial" w:cs="Arial"/>
                  <w:color w:val="000000"/>
                  <w:kern w:val="24"/>
                  <w:sz w:val="20"/>
                </w:rPr>
                <w:t>,</w:t>
              </w:r>
            </w:ins>
            <w:r w:rsidRPr="004D79AB">
              <w:rPr>
                <w:rFonts w:ascii="Arial" w:eastAsia="+mn-ea" w:hAnsi="Arial" w:cs="Arial"/>
                <w:color w:val="000000"/>
                <w:kern w:val="24"/>
                <w:sz w:val="20"/>
              </w:rPr>
              <w:t xml:space="preserve"> determined by genetic and anatomical characteristics, gender is an acquired identity that is learned, changes over time, and varies widely within and across cultures. Gender is relational and refers not simply to women or men but to the relationship between them.</w:t>
            </w:r>
            <w:ins w:id="58" w:author="Terada Saori" w:date="2013-06-28T11:25:00Z">
              <w:r w:rsidR="00304761">
                <w:rPr>
                  <w:rFonts w:ascii="Arial" w:eastAsia="+mn-ea" w:hAnsi="Arial" w:cs="Arial"/>
                  <w:color w:val="000000"/>
                  <w:kern w:val="24"/>
                  <w:sz w:val="20"/>
                </w:rPr>
                <w:t xml:space="preserve"> The hierarchical relation has historically favoured men at the disadvantage of women.</w:t>
              </w:r>
            </w:ins>
            <w:commentRangeEnd w:id="51"/>
            <w:ins w:id="59" w:author="Terada Saori" w:date="2013-06-28T11:26:00Z">
              <w:r w:rsidR="00304761">
                <w:rPr>
                  <w:rStyle w:val="CommentReference"/>
                  <w:rFonts w:asciiTheme="minorHAnsi" w:eastAsiaTheme="minorEastAsia" w:hAnsiTheme="minorHAnsi" w:cstheme="minorBidi"/>
                </w:rPr>
                <w:commentReference w:id="51"/>
              </w:r>
            </w:ins>
          </w:p>
          <w:p w:rsidR="00BB59FB" w:rsidRPr="004D79AB" w:rsidRDefault="00BB59FB" w:rsidP="004D79AB">
            <w:pPr>
              <w:pStyle w:val="NormalWeb"/>
              <w:spacing w:before="0" w:beforeAutospacing="0" w:after="0" w:afterAutospacing="0"/>
              <w:rPr>
                <w:rFonts w:ascii="Arial" w:hAnsi="Arial" w:cs="Arial"/>
                <w:sz w:val="20"/>
              </w:rPr>
            </w:pPr>
          </w:p>
          <w:p w:rsidR="00BB59FB" w:rsidRPr="00C61C0D" w:rsidRDefault="00BB59FB" w:rsidP="004D79AB">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Gender equality</w:t>
            </w:r>
          </w:p>
          <w:p w:rsidR="00BB59FB" w:rsidRPr="004D79AB" w:rsidRDefault="00BB59FB" w:rsidP="004D79AB">
            <w:pPr>
              <w:pStyle w:val="NormalWeb"/>
              <w:spacing w:before="0" w:beforeAutospacing="0" w:after="0" w:afterAutospacing="0"/>
              <w:rPr>
                <w:rFonts w:ascii="Arial" w:hAnsi="Arial" w:cs="Arial"/>
                <w:sz w:val="20"/>
              </w:rPr>
            </w:pPr>
          </w:p>
          <w:p w:rsidR="00304761" w:rsidRDefault="00304761" w:rsidP="004D79AB">
            <w:pPr>
              <w:pStyle w:val="NormalWeb"/>
              <w:spacing w:before="0" w:beforeAutospacing="0" w:after="0" w:afterAutospacing="0"/>
              <w:rPr>
                <w:ins w:id="60" w:author="Terada Saori" w:date="2013-06-28T11:30:00Z"/>
                <w:rFonts w:ascii="Arial" w:eastAsia="+mn-ea" w:hAnsi="Arial" w:cs="Arial"/>
                <w:color w:val="000000"/>
                <w:kern w:val="24"/>
                <w:sz w:val="20"/>
              </w:rPr>
            </w:pPr>
            <w:ins w:id="61" w:author="Terada Saori" w:date="2013-06-28T11:30:00Z">
              <w:r>
                <w:rPr>
                  <w:rFonts w:ascii="Arial" w:eastAsia="+mn-ea" w:hAnsi="Arial" w:cs="Arial"/>
                  <w:color w:val="000000"/>
                  <w:kern w:val="24"/>
                  <w:sz w:val="20"/>
                </w:rPr>
                <w:t>Gender eq</w:t>
              </w:r>
            </w:ins>
            <w:ins w:id="62" w:author="Terada Saori" w:date="2013-06-28T11:29:00Z">
              <w:r w:rsidRPr="00304761">
                <w:rPr>
                  <w:rFonts w:ascii="Arial" w:eastAsia="+mn-ea" w:hAnsi="Arial" w:cs="Arial"/>
                  <w:color w:val="000000"/>
                  <w:kern w:val="24"/>
                  <w:sz w:val="20"/>
                </w:rPr>
                <w:t>uality refers to the equal rights, responsibilities and opportunities of women and men and girls and boys. Equality does not mean that women and men will become the same but that women’s and men’s rights, responsibilities and opportunities will not depend on whether they are born male or female.</w:t>
              </w:r>
            </w:ins>
          </w:p>
          <w:p w:rsidR="00304761" w:rsidRDefault="00304761" w:rsidP="004D79AB">
            <w:pPr>
              <w:pStyle w:val="NormalWeb"/>
              <w:spacing w:before="0" w:beforeAutospacing="0" w:after="0" w:afterAutospacing="0"/>
              <w:rPr>
                <w:ins w:id="63" w:author="Terada Saori" w:date="2013-06-28T11:30:00Z"/>
                <w:rFonts w:ascii="Arial" w:eastAsia="+mn-ea" w:hAnsi="Arial" w:cs="Arial"/>
                <w:color w:val="000000"/>
                <w:kern w:val="24"/>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Inherent to the principle of </w:t>
            </w:r>
            <w:del w:id="64" w:author="Terada Saori" w:date="2013-06-28T11:34:00Z">
              <w:r w:rsidRPr="004D79AB" w:rsidDel="00AA11E6">
                <w:rPr>
                  <w:rFonts w:ascii="Arial" w:eastAsia="+mn-ea" w:hAnsi="Arial" w:cs="Arial"/>
                  <w:color w:val="000000"/>
                  <w:kern w:val="24"/>
                  <w:sz w:val="20"/>
                </w:rPr>
                <w:delText xml:space="preserve">equality between men and women, or </w:delText>
              </w:r>
            </w:del>
            <w:r w:rsidRPr="004D79AB">
              <w:rPr>
                <w:rFonts w:ascii="Arial" w:eastAsia="+mn-ea" w:hAnsi="Arial" w:cs="Arial"/>
                <w:color w:val="000000"/>
                <w:kern w:val="24"/>
                <w:sz w:val="20"/>
              </w:rPr>
              <w:t xml:space="preserve">gender equality, is the concept that all human beings, regardless of sex, are free to develop their personal abilities, pursue their professional careers and make choices without the limitations set by stereotypes, rigid gender roles and prejudices. </w:t>
            </w:r>
          </w:p>
          <w:p w:rsidR="00BB59FB" w:rsidRPr="004D79AB" w:rsidRDefault="00BB59FB" w:rsidP="004D79AB">
            <w:pPr>
              <w:pStyle w:val="NormalWeb"/>
              <w:spacing w:before="0" w:beforeAutospacing="0" w:after="0" w:afterAutospacing="0"/>
              <w:rPr>
                <w:rFonts w:ascii="Arial" w:hAnsi="Arial" w:cs="Arial"/>
                <w:sz w:val="20"/>
              </w:rPr>
            </w:pPr>
          </w:p>
          <w:p w:rsidR="00BB59FB" w:rsidRPr="00C61C0D" w:rsidRDefault="00BB59FB" w:rsidP="004D79AB">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Gender equity and temporary special measures</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Gender equity is used in some jurisdictions to refer to fair treatment of women and men, according to their respective needs. This may include equal treatment, or treatment that is different but considered equivalent in terms of rights, benefits, obligations and opportunities.</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Gender equity or temporary positive measures is a means to achieve gender equality.</w:t>
            </w:r>
          </w:p>
          <w:p w:rsidR="00BB59FB" w:rsidRPr="004D79AB" w:rsidRDefault="00BB59FB" w:rsidP="004D79AB">
            <w:pPr>
              <w:pStyle w:val="NormalWeb"/>
              <w:spacing w:before="0" w:beforeAutospacing="0" w:after="0" w:afterAutospacing="0"/>
              <w:rPr>
                <w:rFonts w:ascii="Arial" w:hAnsi="Arial" w:cs="Arial"/>
                <w:sz w:val="20"/>
              </w:rPr>
            </w:pPr>
          </w:p>
          <w:p w:rsidR="00BB59FB" w:rsidRPr="00C61C0D" w:rsidDel="00AA11E6" w:rsidRDefault="00BB59FB" w:rsidP="004D79AB">
            <w:pPr>
              <w:pStyle w:val="NormalWeb"/>
              <w:spacing w:before="0" w:beforeAutospacing="0" w:after="0" w:afterAutospacing="0"/>
              <w:rPr>
                <w:del w:id="65" w:author="Terada Saori" w:date="2013-06-28T11:37:00Z"/>
                <w:rFonts w:ascii="Arial" w:eastAsia="+mn-ea" w:hAnsi="Arial" w:cs="Arial"/>
                <w:b/>
                <w:bCs/>
                <w:color w:val="000000"/>
                <w:kern w:val="24"/>
                <w:sz w:val="20"/>
              </w:rPr>
            </w:pPr>
            <w:commentRangeStart w:id="66"/>
            <w:del w:id="67" w:author="Terada Saori" w:date="2013-06-28T11:37:00Z">
              <w:r w:rsidRPr="00C61C0D" w:rsidDel="00AA11E6">
                <w:rPr>
                  <w:rFonts w:ascii="Arial" w:eastAsia="+mn-ea" w:hAnsi="Arial" w:cs="Arial"/>
                  <w:b/>
                  <w:bCs/>
                  <w:color w:val="000000"/>
                  <w:kern w:val="24"/>
                  <w:sz w:val="20"/>
                </w:rPr>
                <w:delText>Gender vs. sex (What is the difference?)</w:delText>
              </w:r>
            </w:del>
          </w:p>
          <w:p w:rsidR="00BB59FB" w:rsidRPr="004D79AB" w:rsidDel="00AA11E6" w:rsidRDefault="00BB59FB" w:rsidP="004D79AB">
            <w:pPr>
              <w:pStyle w:val="NormalWeb"/>
              <w:spacing w:before="0" w:beforeAutospacing="0" w:after="0" w:afterAutospacing="0"/>
              <w:rPr>
                <w:del w:id="68" w:author="Terada Saori" w:date="2013-06-28T11:37:00Z"/>
                <w:rFonts w:ascii="Arial" w:hAnsi="Arial" w:cs="Arial"/>
                <w:sz w:val="20"/>
              </w:rPr>
            </w:pPr>
          </w:p>
          <w:p w:rsidR="00BB59FB" w:rsidDel="00AA11E6" w:rsidRDefault="00BB59FB" w:rsidP="004D79AB">
            <w:pPr>
              <w:pStyle w:val="NormalWeb"/>
              <w:spacing w:before="0" w:beforeAutospacing="0" w:after="0" w:afterAutospacing="0"/>
              <w:rPr>
                <w:del w:id="69" w:author="Terada Saori" w:date="2013-06-28T11:37:00Z"/>
                <w:rFonts w:ascii="Arial" w:eastAsia="+mn-ea" w:hAnsi="Arial" w:cs="Arial"/>
                <w:color w:val="000000"/>
                <w:kern w:val="24"/>
                <w:sz w:val="20"/>
              </w:rPr>
            </w:pPr>
            <w:del w:id="70" w:author="Terada Saori" w:date="2013-06-28T11:37:00Z">
              <w:r w:rsidRPr="004D79AB" w:rsidDel="00AA11E6">
                <w:rPr>
                  <w:rFonts w:ascii="Arial" w:eastAsia="+mn-ea" w:hAnsi="Arial" w:cs="Arial"/>
                  <w:color w:val="000000"/>
                  <w:kern w:val="24"/>
                  <w:sz w:val="20"/>
                </w:rPr>
                <w:delText>While Gender is a social construct, the term sex refers to biological characteristics that define humans as female or male. These sets of biological characteristics are not mutually exclusive, as there are individuals who possess both, however they tend to differentiate humans as males and females.</w:delText>
              </w:r>
            </w:del>
          </w:p>
          <w:p w:rsidR="00BB59FB" w:rsidRPr="004D79AB" w:rsidDel="00AA11E6" w:rsidRDefault="00BB59FB" w:rsidP="004D79AB">
            <w:pPr>
              <w:pStyle w:val="NormalWeb"/>
              <w:spacing w:before="0" w:beforeAutospacing="0" w:after="0" w:afterAutospacing="0"/>
              <w:rPr>
                <w:del w:id="71" w:author="Terada Saori" w:date="2013-06-28T11:37:00Z"/>
                <w:rFonts w:ascii="Arial" w:hAnsi="Arial" w:cs="Arial"/>
                <w:sz w:val="20"/>
              </w:rPr>
            </w:pPr>
          </w:p>
          <w:p w:rsidR="00BB59FB" w:rsidDel="00AA11E6" w:rsidRDefault="00BB59FB" w:rsidP="004D79AB">
            <w:pPr>
              <w:pStyle w:val="NormalWeb"/>
              <w:spacing w:before="0" w:beforeAutospacing="0" w:after="0" w:afterAutospacing="0"/>
              <w:rPr>
                <w:del w:id="72" w:author="Terada Saori" w:date="2013-06-28T11:39:00Z"/>
                <w:rFonts w:ascii="Arial" w:eastAsia="+mn-ea" w:hAnsi="Arial" w:cs="Arial"/>
                <w:color w:val="000000"/>
                <w:kern w:val="24"/>
                <w:sz w:val="20"/>
              </w:rPr>
            </w:pPr>
            <w:del w:id="73" w:author="Terada Saori" w:date="2013-06-28T11:37:00Z">
              <w:r w:rsidRPr="004D79AB" w:rsidDel="00AA11E6">
                <w:rPr>
                  <w:rFonts w:ascii="Arial" w:eastAsia="+mn-ea" w:hAnsi="Arial" w:cs="Arial"/>
                  <w:color w:val="000000"/>
                  <w:kern w:val="24"/>
                  <w:sz w:val="20"/>
                </w:rPr>
                <w:delText xml:space="preserve">Sex is fixed and based in nature; gender is fluid and based in culture. </w:delText>
              </w:r>
            </w:del>
            <w:del w:id="74" w:author="Terada Saori" w:date="2013-06-28T11:39:00Z">
              <w:r w:rsidRPr="004D79AB" w:rsidDel="00AA11E6">
                <w:rPr>
                  <w:rFonts w:ascii="Arial" w:eastAsia="+mn-ea" w:hAnsi="Arial" w:cs="Arial"/>
                  <w:color w:val="000000"/>
                  <w:kern w:val="24"/>
                  <w:sz w:val="20"/>
                </w:rPr>
                <w:delText xml:space="preserve">However, this distinction ignores the existence of persons who do not fit neatly into the biological or social categories of women and men, such as intersex, transgender, and transsexual people. </w:delText>
              </w:r>
            </w:del>
          </w:p>
          <w:p w:rsidR="00BB59FB" w:rsidRPr="004D79AB" w:rsidDel="00AA11E6" w:rsidRDefault="00BB59FB" w:rsidP="004D79AB">
            <w:pPr>
              <w:pStyle w:val="NormalWeb"/>
              <w:spacing w:before="0" w:beforeAutospacing="0" w:after="0" w:afterAutospacing="0"/>
              <w:rPr>
                <w:del w:id="75" w:author="Terada Saori" w:date="2013-06-28T11:39:00Z"/>
                <w:rFonts w:ascii="Arial" w:hAnsi="Arial" w:cs="Arial"/>
                <w:sz w:val="20"/>
              </w:rPr>
            </w:pPr>
          </w:p>
          <w:p w:rsidR="00BB59FB" w:rsidRPr="00C61C0D" w:rsidRDefault="00BB59FB" w:rsidP="004D79AB">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Gender identity</w:t>
            </w:r>
            <w:ins w:id="76" w:author="Terada Saori" w:date="2013-06-28T11:38:00Z">
              <w:r w:rsidR="00AA11E6">
                <w:rPr>
                  <w:rFonts w:ascii="Arial" w:eastAsia="+mn-ea" w:hAnsi="Arial" w:cs="Arial"/>
                  <w:b/>
                  <w:bCs/>
                  <w:color w:val="000000"/>
                  <w:kern w:val="24"/>
                  <w:sz w:val="20"/>
                </w:rPr>
                <w:t xml:space="preserve"> and sexual orientation</w:t>
              </w:r>
            </w:ins>
            <w:commentRangeEnd w:id="66"/>
            <w:ins w:id="77" w:author="Terada Saori" w:date="2013-06-28T11:59:00Z">
              <w:r w:rsidR="00453840">
                <w:rPr>
                  <w:rStyle w:val="CommentReference"/>
                  <w:rFonts w:asciiTheme="minorHAnsi" w:eastAsiaTheme="minorEastAsia" w:hAnsiTheme="minorHAnsi" w:cstheme="minorBidi"/>
                </w:rPr>
                <w:commentReference w:id="66"/>
              </w:r>
            </w:ins>
          </w:p>
          <w:p w:rsidR="00BB59FB" w:rsidRPr="004D79AB" w:rsidRDefault="00BB59FB" w:rsidP="004D79AB">
            <w:pPr>
              <w:pStyle w:val="NormalWeb"/>
              <w:spacing w:before="0" w:beforeAutospacing="0" w:after="0" w:afterAutospacing="0"/>
              <w:rPr>
                <w:rFonts w:ascii="Arial" w:hAnsi="Arial" w:cs="Arial"/>
                <w:sz w:val="20"/>
              </w:rPr>
            </w:pPr>
          </w:p>
          <w:p w:rsidR="009A4F54" w:rsidRDefault="009A4F54" w:rsidP="009A4F54">
            <w:pPr>
              <w:autoSpaceDE w:val="0"/>
              <w:autoSpaceDN w:val="0"/>
              <w:adjustRightInd w:val="0"/>
              <w:rPr>
                <w:ins w:id="78" w:author="Terada Saori" w:date="2013-07-02T10:00:00Z"/>
                <w:rFonts w:ascii="DINNextLTPro-Light" w:hAnsi="DINNextLTPro-Light" w:cs="DINNextLTPro-Light"/>
                <w:color w:val="5F5F5F"/>
                <w:sz w:val="20"/>
                <w:szCs w:val="20"/>
              </w:rPr>
            </w:pPr>
            <w:ins w:id="79" w:author="Terada Saori" w:date="2013-07-02T10:00:00Z">
              <w:r w:rsidRPr="009A4F54">
                <w:rPr>
                  <w:rFonts w:ascii="DINNextLTPro-Light" w:hAnsi="DINNextLTPro-Light" w:cs="DINNextLTPro-Light"/>
                  <w:b/>
                  <w:color w:val="5F5F5F"/>
                  <w:sz w:val="20"/>
                  <w:szCs w:val="20"/>
                  <w:rPrChange w:id="80" w:author="Terada Saori" w:date="2013-07-02T10:01:00Z">
                    <w:rPr>
                      <w:rFonts w:ascii="DINNextLTPro-Light" w:hAnsi="DINNextLTPro-Light" w:cs="DINNextLTPro-Light"/>
                      <w:color w:val="5F5F5F"/>
                      <w:sz w:val="20"/>
                      <w:szCs w:val="20"/>
                    </w:rPr>
                  </w:rPrChange>
                </w:rPr>
                <w:t>Gender identity</w:t>
              </w:r>
              <w:r>
                <w:rPr>
                  <w:rFonts w:ascii="DINNextLTPro-Light" w:hAnsi="DINNextLTPro-Light" w:cs="DINNextLTPro-Light"/>
                  <w:color w:val="5F5F5F"/>
                  <w:sz w:val="20"/>
                  <w:szCs w:val="20"/>
                </w:rPr>
                <w:t xml:space="preserve"> reflects a deeply felt and experienced sense of one’s own gender. A person’s gender identity is typically consistent with the sex assigned to them at birth (female or male). </w:t>
              </w:r>
            </w:ins>
          </w:p>
          <w:p w:rsidR="009A4F54" w:rsidRPr="009A4F54" w:rsidRDefault="009A4F54" w:rsidP="009A4F54">
            <w:pPr>
              <w:autoSpaceDE w:val="0"/>
              <w:autoSpaceDN w:val="0"/>
              <w:adjustRightInd w:val="0"/>
              <w:rPr>
                <w:ins w:id="81" w:author="Terada Saori" w:date="2013-07-02T10:04:00Z"/>
                <w:rFonts w:ascii="DINNextLTPro-Light" w:hAnsi="DINNextLTPro-Light" w:cs="DINNextLTPro-Light"/>
                <w:color w:val="5F5F5F"/>
                <w:sz w:val="20"/>
                <w:szCs w:val="20"/>
              </w:rPr>
            </w:pPr>
            <w:ins w:id="82" w:author="Terada Saori" w:date="2013-07-02T10:00:00Z">
              <w:r>
                <w:rPr>
                  <w:rFonts w:ascii="DINNextLTPro-Light" w:hAnsi="DINNextLTPro-Light" w:cs="DINNextLTPro-Light"/>
                  <w:color w:val="5F5F5F"/>
                  <w:sz w:val="20"/>
                  <w:szCs w:val="20"/>
                </w:rPr>
                <w:t xml:space="preserve">For transgender people, </w:t>
              </w:r>
            </w:ins>
            <w:ins w:id="83" w:author="Terada Saori" w:date="2013-07-02T10:04:00Z">
              <w:r>
                <w:rPr>
                  <w:rFonts w:ascii="DINNextLTPro-Light" w:hAnsi="DINNextLTPro-Light" w:cs="DINNextLTPro-Light"/>
                  <w:color w:val="5F5F5F"/>
                  <w:sz w:val="20"/>
                  <w:szCs w:val="20"/>
                </w:rPr>
                <w:t>include</w:t>
              </w:r>
              <w:r w:rsidRPr="009A4F54">
                <w:rPr>
                  <w:rFonts w:ascii="DINNextLTPro-Light" w:hAnsi="DINNextLTPro-Light" w:cs="DINNextLTPro-Light"/>
                  <w:color w:val="5F5F5F"/>
                  <w:sz w:val="20"/>
                  <w:szCs w:val="20"/>
                </w:rPr>
                <w:t xml:space="preserve"> transsexual people, cross-dressers (sometimes</w:t>
              </w:r>
            </w:ins>
          </w:p>
          <w:p w:rsidR="009A4F54" w:rsidRPr="009A4F54" w:rsidRDefault="009A4F54" w:rsidP="009A4F54">
            <w:pPr>
              <w:autoSpaceDE w:val="0"/>
              <w:autoSpaceDN w:val="0"/>
              <w:adjustRightInd w:val="0"/>
              <w:rPr>
                <w:ins w:id="84" w:author="Terada Saori" w:date="2013-07-02T10:04:00Z"/>
                <w:rFonts w:ascii="DINNextLTPro-Light" w:hAnsi="DINNextLTPro-Light" w:cs="DINNextLTPro-Light"/>
                <w:color w:val="5F5F5F"/>
                <w:sz w:val="20"/>
                <w:szCs w:val="20"/>
              </w:rPr>
            </w:pPr>
            <w:ins w:id="85" w:author="Terada Saori" w:date="2013-07-02T10:04:00Z">
              <w:r w:rsidRPr="009A4F54">
                <w:rPr>
                  <w:rFonts w:ascii="DINNextLTPro-Light" w:hAnsi="DINNextLTPro-Light" w:cs="DINNextLTPro-Light"/>
                  <w:color w:val="5F5F5F"/>
                  <w:sz w:val="20"/>
                  <w:szCs w:val="20"/>
                </w:rPr>
                <w:t>referred to as “trans</w:t>
              </w:r>
              <w:r>
                <w:rPr>
                  <w:rFonts w:ascii="DINNextLTPro-Light" w:hAnsi="DINNextLTPro-Light" w:cs="DINNextLTPro-Light"/>
                  <w:color w:val="5F5F5F"/>
                  <w:sz w:val="20"/>
                  <w:szCs w:val="20"/>
                </w:rPr>
                <w:t xml:space="preserve">vestites”), people who identify </w:t>
              </w:r>
              <w:r w:rsidRPr="009A4F54">
                <w:rPr>
                  <w:rFonts w:ascii="DINNextLTPro-Light" w:hAnsi="DINNextLTPro-Light" w:cs="DINNextLTPro-Light"/>
                  <w:color w:val="5F5F5F"/>
                  <w:sz w:val="20"/>
                  <w:szCs w:val="20"/>
                </w:rPr>
                <w:t>as third gender, and others whose appearance and</w:t>
              </w:r>
            </w:ins>
          </w:p>
          <w:p w:rsidR="009A4F54" w:rsidRDefault="009A4F54" w:rsidP="009A4F54">
            <w:pPr>
              <w:autoSpaceDE w:val="0"/>
              <w:autoSpaceDN w:val="0"/>
              <w:adjustRightInd w:val="0"/>
              <w:rPr>
                <w:ins w:id="86" w:author="Terada Saori" w:date="2013-07-02T10:00:00Z"/>
                <w:rFonts w:ascii="DINNextLTPro-Light" w:hAnsi="DINNextLTPro-Light" w:cs="DINNextLTPro-Light"/>
                <w:color w:val="5F5F5F"/>
                <w:sz w:val="20"/>
                <w:szCs w:val="20"/>
              </w:rPr>
            </w:pPr>
            <w:ins w:id="87" w:author="Terada Saori" w:date="2013-07-02T10:04:00Z">
              <w:r w:rsidRPr="009A4F54">
                <w:rPr>
                  <w:rFonts w:ascii="DINNextLTPro-Light" w:hAnsi="DINNextLTPro-Light" w:cs="DINNextLTPro-Light"/>
                  <w:color w:val="5F5F5F"/>
                  <w:sz w:val="20"/>
                  <w:szCs w:val="20"/>
                </w:rPr>
                <w:t>characteristics a</w:t>
              </w:r>
              <w:r>
                <w:rPr>
                  <w:rFonts w:ascii="DINNextLTPro-Light" w:hAnsi="DINNextLTPro-Light" w:cs="DINNextLTPro-Light"/>
                  <w:color w:val="5F5F5F"/>
                  <w:sz w:val="20"/>
                  <w:szCs w:val="20"/>
                </w:rPr>
                <w:t xml:space="preserve">re perceived as gender atypical. For them, </w:t>
              </w:r>
            </w:ins>
            <w:ins w:id="88" w:author="Terada Saori" w:date="2013-07-02T10:00:00Z">
              <w:r>
                <w:rPr>
                  <w:rFonts w:ascii="DINNextLTPro-Light" w:hAnsi="DINNextLTPro-Light" w:cs="DINNextLTPro-Light"/>
                  <w:color w:val="5F5F5F"/>
                  <w:sz w:val="20"/>
                  <w:szCs w:val="20"/>
                </w:rPr>
                <w:t>there is an inconsistency between their sense of their own gender and the sex they were assigned at birth. In some cases, their appearance and mannerisms and other outwards characteristics may conflict with society’s expectations of gender-normative behaviour.</w:t>
              </w:r>
            </w:ins>
          </w:p>
          <w:p w:rsidR="009A4F54" w:rsidRDefault="009A4F54" w:rsidP="004D79AB">
            <w:pPr>
              <w:pStyle w:val="NormalWeb"/>
              <w:spacing w:before="0" w:beforeAutospacing="0" w:after="0" w:afterAutospacing="0"/>
              <w:rPr>
                <w:ins w:id="89" w:author="Terada Saori" w:date="2013-07-02T10:01:00Z"/>
                <w:rFonts w:ascii="Arial" w:eastAsia="+mn-ea" w:hAnsi="Arial" w:cs="Arial"/>
                <w:color w:val="000000"/>
                <w:kern w:val="24"/>
                <w:sz w:val="20"/>
              </w:rPr>
            </w:pPr>
          </w:p>
          <w:p w:rsidR="009A4F54" w:rsidRDefault="009A4F54" w:rsidP="009A4F54">
            <w:pPr>
              <w:autoSpaceDE w:val="0"/>
              <w:autoSpaceDN w:val="0"/>
              <w:adjustRightInd w:val="0"/>
              <w:rPr>
                <w:ins w:id="90" w:author="Terada Saori" w:date="2013-07-02T10:01:00Z"/>
                <w:rFonts w:ascii="DINNextLTPro-Light" w:hAnsi="DINNextLTPro-Light" w:cs="DINNextLTPro-Light"/>
                <w:color w:val="5F5F5F"/>
                <w:sz w:val="20"/>
                <w:szCs w:val="20"/>
              </w:rPr>
            </w:pPr>
            <w:ins w:id="91" w:author="Terada Saori" w:date="2013-07-02T10:01:00Z">
              <w:r w:rsidRPr="009A4F54">
                <w:rPr>
                  <w:rFonts w:ascii="DINNextLTPro-Light" w:hAnsi="DINNextLTPro-Light" w:cs="DINNextLTPro-Light"/>
                  <w:b/>
                  <w:color w:val="5F5F5F"/>
                  <w:sz w:val="20"/>
                  <w:szCs w:val="20"/>
                  <w:rPrChange w:id="92" w:author="Terada Saori" w:date="2013-07-02T10:02:00Z">
                    <w:rPr>
                      <w:rFonts w:ascii="DINNextLTPro-Light" w:hAnsi="DINNextLTPro-Light" w:cs="DINNextLTPro-Light"/>
                      <w:color w:val="5F5F5F"/>
                      <w:sz w:val="20"/>
                      <w:szCs w:val="20"/>
                    </w:rPr>
                  </w:rPrChange>
                </w:rPr>
                <w:t>Sexual orientation</w:t>
              </w:r>
              <w:r>
                <w:rPr>
                  <w:rFonts w:ascii="DINNextLTPro-Light" w:hAnsi="DINNextLTPro-Light" w:cs="DINNextLTPro-Light"/>
                  <w:color w:val="5F5F5F"/>
                  <w:sz w:val="20"/>
                  <w:szCs w:val="20"/>
                </w:rPr>
                <w:t xml:space="preserve"> refers to a person’s physical, romantic</w:t>
              </w:r>
            </w:ins>
            <w:ins w:id="93" w:author="Terada Saori" w:date="2013-07-02T10:02:00Z">
              <w:r>
                <w:rPr>
                  <w:rFonts w:ascii="DINNextLTPro-Light" w:hAnsi="DINNextLTPro-Light" w:cs="DINNextLTPro-Light"/>
                  <w:color w:val="5F5F5F"/>
                  <w:sz w:val="20"/>
                  <w:szCs w:val="20"/>
                </w:rPr>
                <w:t xml:space="preserve"> </w:t>
              </w:r>
            </w:ins>
            <w:ins w:id="94" w:author="Terada Saori" w:date="2013-07-02T10:01:00Z">
              <w:r>
                <w:rPr>
                  <w:rFonts w:ascii="DINNextLTPro-Light" w:hAnsi="DINNextLTPro-Light" w:cs="DINNextLTPro-Light"/>
                  <w:color w:val="5F5F5F"/>
                  <w:sz w:val="20"/>
                  <w:szCs w:val="20"/>
                </w:rPr>
                <w:t>and/or emotional attraction towards other people. Everyone</w:t>
              </w:r>
            </w:ins>
            <w:ins w:id="95" w:author="Terada Saori" w:date="2013-07-02T10:02:00Z">
              <w:r>
                <w:rPr>
                  <w:rFonts w:ascii="DINNextLTPro-Light" w:hAnsi="DINNextLTPro-Light" w:cs="DINNextLTPro-Light"/>
                  <w:color w:val="5F5F5F"/>
                  <w:sz w:val="20"/>
                  <w:szCs w:val="20"/>
                </w:rPr>
                <w:t xml:space="preserve"> </w:t>
              </w:r>
            </w:ins>
            <w:ins w:id="96" w:author="Terada Saori" w:date="2013-07-02T10:01:00Z">
              <w:r>
                <w:rPr>
                  <w:rFonts w:ascii="DINNextLTPro-Light" w:hAnsi="DINNextLTPro-Light" w:cs="DINNextLTPro-Light"/>
                  <w:color w:val="5F5F5F"/>
                  <w:sz w:val="20"/>
                  <w:szCs w:val="20"/>
                </w:rPr>
                <w:t>has a sexual orientation, which is integral to a person’s</w:t>
              </w:r>
            </w:ins>
            <w:ins w:id="97" w:author="Terada Saori" w:date="2013-07-02T10:02:00Z">
              <w:r>
                <w:rPr>
                  <w:rFonts w:ascii="DINNextLTPro-Light" w:hAnsi="DINNextLTPro-Light" w:cs="DINNextLTPro-Light"/>
                  <w:color w:val="5F5F5F"/>
                  <w:sz w:val="20"/>
                  <w:szCs w:val="20"/>
                </w:rPr>
                <w:t xml:space="preserve"> </w:t>
              </w:r>
            </w:ins>
            <w:ins w:id="98" w:author="Terada Saori" w:date="2013-07-02T10:01:00Z">
              <w:r>
                <w:rPr>
                  <w:rFonts w:ascii="DINNextLTPro-Light" w:hAnsi="DINNextLTPro-Light" w:cs="DINNextLTPro-Light"/>
                  <w:color w:val="5F5F5F"/>
                  <w:sz w:val="20"/>
                  <w:szCs w:val="20"/>
                </w:rPr>
                <w:t>identity. Gay men and lesbian women are attracted to</w:t>
              </w:r>
            </w:ins>
            <w:ins w:id="99" w:author="Terada Saori" w:date="2013-07-02T10:02:00Z">
              <w:r>
                <w:rPr>
                  <w:rFonts w:ascii="DINNextLTPro-Light" w:hAnsi="DINNextLTPro-Light" w:cs="DINNextLTPro-Light"/>
                  <w:color w:val="5F5F5F"/>
                  <w:sz w:val="20"/>
                  <w:szCs w:val="20"/>
                </w:rPr>
                <w:t xml:space="preserve"> </w:t>
              </w:r>
            </w:ins>
            <w:ins w:id="100" w:author="Terada Saori" w:date="2013-07-02T10:01:00Z">
              <w:r>
                <w:rPr>
                  <w:rFonts w:ascii="DINNextLTPro-Light" w:hAnsi="DINNextLTPro-Light" w:cs="DINNextLTPro-Light"/>
                  <w:color w:val="5F5F5F"/>
                  <w:sz w:val="20"/>
                  <w:szCs w:val="20"/>
                </w:rPr>
                <w:t>individuals of the same sex as themselves. Heterosexual</w:t>
              </w:r>
            </w:ins>
            <w:ins w:id="101" w:author="Terada Saori" w:date="2013-07-02T10:02:00Z">
              <w:r>
                <w:rPr>
                  <w:rFonts w:ascii="DINNextLTPro-Light" w:hAnsi="DINNextLTPro-Light" w:cs="DINNextLTPro-Light"/>
                  <w:color w:val="5F5F5F"/>
                  <w:sz w:val="20"/>
                  <w:szCs w:val="20"/>
                </w:rPr>
                <w:t xml:space="preserve"> </w:t>
              </w:r>
            </w:ins>
            <w:ins w:id="102" w:author="Terada Saori" w:date="2013-07-02T10:01:00Z">
              <w:r>
                <w:rPr>
                  <w:rFonts w:ascii="DINNextLTPro-Light" w:hAnsi="DINNextLTPro-Light" w:cs="DINNextLTPro-Light"/>
                  <w:color w:val="5F5F5F"/>
                  <w:sz w:val="20"/>
                  <w:szCs w:val="20"/>
                </w:rPr>
                <w:t>people (sometimes known as “straight”) are attracted</w:t>
              </w:r>
            </w:ins>
            <w:ins w:id="103" w:author="Terada Saori" w:date="2013-07-02T10:02:00Z">
              <w:r>
                <w:rPr>
                  <w:rFonts w:ascii="DINNextLTPro-Light" w:hAnsi="DINNextLTPro-Light" w:cs="DINNextLTPro-Light"/>
                  <w:color w:val="5F5F5F"/>
                  <w:sz w:val="20"/>
                  <w:szCs w:val="20"/>
                </w:rPr>
                <w:t xml:space="preserve"> </w:t>
              </w:r>
            </w:ins>
            <w:ins w:id="104" w:author="Terada Saori" w:date="2013-07-02T10:01:00Z">
              <w:r>
                <w:rPr>
                  <w:rFonts w:ascii="DINNextLTPro-Light" w:hAnsi="DINNextLTPro-Light" w:cs="DINNextLTPro-Light"/>
                  <w:color w:val="5F5F5F"/>
                  <w:sz w:val="20"/>
                  <w:szCs w:val="20"/>
                </w:rPr>
                <w:t>to individuals of a different sex from themselves. Bisexual</w:t>
              </w:r>
            </w:ins>
            <w:ins w:id="105" w:author="Terada Saori" w:date="2013-07-02T10:02:00Z">
              <w:r>
                <w:rPr>
                  <w:rFonts w:ascii="DINNextLTPro-Light" w:hAnsi="DINNextLTPro-Light" w:cs="DINNextLTPro-Light"/>
                  <w:color w:val="5F5F5F"/>
                  <w:sz w:val="20"/>
                  <w:szCs w:val="20"/>
                </w:rPr>
                <w:t xml:space="preserve"> </w:t>
              </w:r>
            </w:ins>
            <w:ins w:id="106" w:author="Terada Saori" w:date="2013-07-02T10:01:00Z">
              <w:r>
                <w:rPr>
                  <w:rFonts w:ascii="DINNextLTPro-Light" w:hAnsi="DINNextLTPro-Light" w:cs="DINNextLTPro-Light"/>
                  <w:color w:val="5F5F5F"/>
                  <w:sz w:val="20"/>
                  <w:szCs w:val="20"/>
                </w:rPr>
                <w:t>people may be attracted to individuals of the same or different</w:t>
              </w:r>
            </w:ins>
            <w:ins w:id="107" w:author="Terada Saori" w:date="2013-07-02T10:02:00Z">
              <w:r>
                <w:rPr>
                  <w:rFonts w:ascii="DINNextLTPro-Light" w:hAnsi="DINNextLTPro-Light" w:cs="DINNextLTPro-Light"/>
                  <w:color w:val="5F5F5F"/>
                  <w:sz w:val="20"/>
                  <w:szCs w:val="20"/>
                </w:rPr>
                <w:t xml:space="preserve"> </w:t>
              </w:r>
            </w:ins>
            <w:ins w:id="108" w:author="Terada Saori" w:date="2013-07-02T10:01:00Z">
              <w:r>
                <w:rPr>
                  <w:rFonts w:ascii="DINNextLTPro-Light" w:hAnsi="DINNextLTPro-Light" w:cs="DINNextLTPro-Light"/>
                  <w:color w:val="5F5F5F"/>
                  <w:sz w:val="20"/>
                  <w:szCs w:val="20"/>
                </w:rPr>
                <w:t>sex. Sexual orientation is not related to gender identity.</w:t>
              </w:r>
            </w:ins>
          </w:p>
          <w:p w:rsidR="009A4F54" w:rsidRDefault="009A4F54" w:rsidP="009A4F54">
            <w:pPr>
              <w:autoSpaceDE w:val="0"/>
              <w:autoSpaceDN w:val="0"/>
              <w:adjustRightInd w:val="0"/>
              <w:rPr>
                <w:ins w:id="109" w:author="Terada Saori" w:date="2013-07-02T10:01:00Z"/>
                <w:rFonts w:ascii="DINNextLTPro-Light" w:hAnsi="DINNextLTPro-Light" w:cs="DINNextLTPro-Light"/>
                <w:color w:val="5F5F5F"/>
                <w:sz w:val="20"/>
                <w:szCs w:val="20"/>
              </w:rPr>
            </w:pPr>
          </w:p>
          <w:p w:rsidR="009A4F54" w:rsidRPr="009A4F54" w:rsidRDefault="009A4F54" w:rsidP="009A4F54">
            <w:pPr>
              <w:autoSpaceDE w:val="0"/>
              <w:autoSpaceDN w:val="0"/>
              <w:adjustRightInd w:val="0"/>
              <w:spacing w:after="200" w:line="276" w:lineRule="auto"/>
              <w:rPr>
                <w:ins w:id="110" w:author="Terada Saori" w:date="2013-07-02T10:01:00Z"/>
                <w:rFonts w:ascii="DINNextLTPro-Light" w:hAnsi="DINNextLTPro-Light" w:cs="DINNextLTPro-Light"/>
                <w:color w:val="5F5F5F"/>
                <w:sz w:val="20"/>
                <w:szCs w:val="20"/>
                <w:rPrChange w:id="111" w:author="Terada Saori" w:date="2013-07-02T10:02:00Z">
                  <w:rPr>
                    <w:ins w:id="112" w:author="Terada Saori" w:date="2013-07-02T10:01:00Z"/>
                    <w:rFonts w:ascii="DINNextLTPro-LightItalic" w:hAnsi="DINNextLTPro-LightItalic" w:cs="DINNextLTPro-LightItalic"/>
                    <w:i/>
                    <w:iCs/>
                    <w:color w:val="5F5F5F"/>
                    <w:sz w:val="20"/>
                    <w:szCs w:val="20"/>
                  </w:rPr>
                </w:rPrChange>
              </w:rPr>
            </w:pPr>
            <w:ins w:id="113" w:author="Terada Saori" w:date="2013-07-02T10:01:00Z">
              <w:r w:rsidRPr="009A4F54">
                <w:rPr>
                  <w:rFonts w:ascii="DINNextLTPro-Light" w:hAnsi="DINNextLTPro-Light" w:cs="DINNextLTPro-Light"/>
                  <w:b/>
                  <w:color w:val="5F5F5F"/>
                  <w:sz w:val="20"/>
                  <w:szCs w:val="20"/>
                  <w:rPrChange w:id="114" w:author="Terada Saori" w:date="2013-07-02T10:03:00Z">
                    <w:rPr>
                      <w:rFonts w:ascii="DINNextLTPro-Light" w:hAnsi="DINNextLTPro-Light" w:cs="DINNextLTPro-Light"/>
                      <w:color w:val="5F5F5F"/>
                      <w:sz w:val="20"/>
                      <w:szCs w:val="20"/>
                    </w:rPr>
                  </w:rPrChange>
                </w:rPr>
                <w:t>LGBT</w:t>
              </w:r>
              <w:r>
                <w:rPr>
                  <w:rFonts w:ascii="DINNextLTPro-Light" w:hAnsi="DINNextLTPro-Light" w:cs="DINNextLTPro-Light"/>
                  <w:color w:val="5F5F5F"/>
                  <w:sz w:val="20"/>
                  <w:szCs w:val="20"/>
                </w:rPr>
                <w:t xml:space="preserve"> stands for “lesbian, gay, bisexual and transgender.”</w:t>
              </w:r>
            </w:ins>
            <w:ins w:id="115" w:author="Terada Saori" w:date="2013-07-02T10:02:00Z">
              <w:r>
                <w:rPr>
                  <w:rFonts w:ascii="DINNextLTPro-Light" w:hAnsi="DINNextLTPro-Light" w:cs="DINNextLTPro-Light"/>
                  <w:color w:val="5F5F5F"/>
                  <w:sz w:val="20"/>
                  <w:szCs w:val="20"/>
                </w:rPr>
                <w:t xml:space="preserve"> </w:t>
              </w:r>
            </w:ins>
            <w:ins w:id="116" w:author="Terada Saori" w:date="2013-07-02T10:01:00Z">
              <w:r>
                <w:rPr>
                  <w:rFonts w:ascii="DINNextLTPro-Light" w:hAnsi="DINNextLTPro-Light" w:cs="DINNextLTPro-Light"/>
                  <w:color w:val="5F5F5F"/>
                  <w:sz w:val="20"/>
                  <w:szCs w:val="20"/>
                </w:rPr>
                <w:t>While these terms have increasing global resonance, in</w:t>
              </w:r>
            </w:ins>
            <w:ins w:id="117" w:author="Terada Saori" w:date="2013-07-02T10:02:00Z">
              <w:r>
                <w:rPr>
                  <w:rFonts w:ascii="DINNextLTPro-Light" w:hAnsi="DINNextLTPro-Light" w:cs="DINNextLTPro-Light"/>
                  <w:color w:val="5F5F5F"/>
                  <w:sz w:val="20"/>
                  <w:szCs w:val="20"/>
                </w:rPr>
                <w:t xml:space="preserve"> </w:t>
              </w:r>
            </w:ins>
            <w:ins w:id="118" w:author="Terada Saori" w:date="2013-07-02T10:01:00Z">
              <w:r>
                <w:rPr>
                  <w:rFonts w:ascii="DINNextLTPro-Light" w:hAnsi="DINNextLTPro-Light" w:cs="DINNextLTPro-Light"/>
                  <w:color w:val="5F5F5F"/>
                  <w:sz w:val="20"/>
                  <w:szCs w:val="20"/>
                </w:rPr>
                <w:t>different cultures other terms may be used to describe</w:t>
              </w:r>
            </w:ins>
            <w:ins w:id="119" w:author="Terada Saori" w:date="2013-07-02T10:02:00Z">
              <w:r>
                <w:rPr>
                  <w:rFonts w:ascii="DINNextLTPro-Light" w:hAnsi="DINNextLTPro-Light" w:cs="DINNextLTPro-Light"/>
                  <w:color w:val="5F5F5F"/>
                  <w:sz w:val="20"/>
                  <w:szCs w:val="20"/>
                </w:rPr>
                <w:t xml:space="preserve"> </w:t>
              </w:r>
            </w:ins>
            <w:ins w:id="120" w:author="Terada Saori" w:date="2013-07-02T10:01:00Z">
              <w:r>
                <w:rPr>
                  <w:rFonts w:ascii="DINNextLTPro-Light" w:hAnsi="DINNextLTPro-Light" w:cs="DINNextLTPro-Light"/>
                  <w:color w:val="5F5F5F"/>
                  <w:sz w:val="20"/>
                  <w:szCs w:val="20"/>
                </w:rPr>
                <w:t>people who form same-sex relationships and those who</w:t>
              </w:r>
            </w:ins>
            <w:ins w:id="121" w:author="Terada Saori" w:date="2013-07-02T10:02:00Z">
              <w:r>
                <w:rPr>
                  <w:rFonts w:ascii="DINNextLTPro-Light" w:hAnsi="DINNextLTPro-Light" w:cs="DINNextLTPro-Light"/>
                  <w:color w:val="5F5F5F"/>
                  <w:sz w:val="20"/>
                  <w:szCs w:val="20"/>
                </w:rPr>
                <w:t xml:space="preserve"> </w:t>
              </w:r>
            </w:ins>
            <w:ins w:id="122" w:author="Terada Saori" w:date="2013-07-02T10:01:00Z">
              <w:r>
                <w:rPr>
                  <w:rFonts w:ascii="DINNextLTPro-Light" w:hAnsi="DINNextLTPro-Light" w:cs="DINNextLTPro-Light"/>
                  <w:color w:val="5F5F5F"/>
                  <w:sz w:val="20"/>
                  <w:szCs w:val="20"/>
                </w:rPr>
                <w:t>exhibit non-binary gender identitie</w:t>
              </w:r>
              <w:commentRangeStart w:id="123"/>
              <w:r>
                <w:rPr>
                  <w:rFonts w:ascii="DINNextLTPro-Light" w:hAnsi="DINNextLTPro-Light" w:cs="DINNextLTPro-Light"/>
                  <w:color w:val="5F5F5F"/>
                  <w:sz w:val="20"/>
                  <w:szCs w:val="20"/>
                </w:rPr>
                <w:t xml:space="preserve">s (such as </w:t>
              </w:r>
              <w:r>
                <w:rPr>
                  <w:rFonts w:ascii="DINNextLTPro-LightItalic" w:hAnsi="DINNextLTPro-LightItalic" w:cs="DINNextLTPro-LightItalic"/>
                  <w:i/>
                  <w:iCs/>
                  <w:color w:val="5F5F5F"/>
                  <w:sz w:val="20"/>
                  <w:szCs w:val="20"/>
                </w:rPr>
                <w:t>hijra, meti,</w:t>
              </w:r>
            </w:ins>
          </w:p>
          <w:p w:rsidR="009A4F54" w:rsidRPr="0003742B" w:rsidRDefault="009A4F54">
            <w:pPr>
              <w:autoSpaceDE w:val="0"/>
              <w:autoSpaceDN w:val="0"/>
              <w:adjustRightInd w:val="0"/>
              <w:spacing w:after="200" w:line="276" w:lineRule="auto"/>
              <w:rPr>
                <w:ins w:id="124" w:author="Terada Saori" w:date="2013-07-02T10:01:00Z"/>
                <w:rFonts w:ascii="DINNextLTPro-LightItalic" w:hAnsi="DINNextLTPro-LightItalic" w:cs="DINNextLTPro-LightItalic"/>
                <w:i/>
                <w:iCs/>
                <w:color w:val="5F5F5F"/>
                <w:sz w:val="20"/>
                <w:szCs w:val="20"/>
                <w:rPrChange w:id="125" w:author="Terada Saori" w:date="2013-07-03T07:15:00Z">
                  <w:rPr>
                    <w:ins w:id="126" w:author="Terada Saori" w:date="2013-07-02T10:01:00Z"/>
                    <w:rFonts w:ascii="DINNextLTPro-Light" w:hAnsi="DINNextLTPro-Light" w:cs="DINNextLTPro-Light"/>
                    <w:color w:val="5F5F5F"/>
                    <w:sz w:val="20"/>
                    <w:szCs w:val="20"/>
                  </w:rPr>
                </w:rPrChange>
              </w:rPr>
            </w:pPr>
            <w:ins w:id="127" w:author="Terada Saori" w:date="2013-07-02T10:01:00Z">
              <w:r>
                <w:rPr>
                  <w:rFonts w:ascii="DINNextLTPro-LightItalic" w:hAnsi="DINNextLTPro-LightItalic" w:cs="DINNextLTPro-LightItalic"/>
                  <w:i/>
                  <w:iCs/>
                  <w:color w:val="5F5F5F"/>
                  <w:sz w:val="20"/>
                  <w:szCs w:val="20"/>
                </w:rPr>
                <w:t>lala, skesana, motsoalle, mithli, kuchu, kawein, travesty, muxé,</w:t>
              </w:r>
            </w:ins>
            <w:ins w:id="128" w:author="Terada Saori" w:date="2013-07-02T10:02:00Z">
              <w:r>
                <w:rPr>
                  <w:rFonts w:ascii="DINNextLTPro-LightItalic" w:hAnsi="DINNextLTPro-LightItalic" w:cs="DINNextLTPro-LightItalic"/>
                  <w:i/>
                  <w:iCs/>
                  <w:color w:val="5F5F5F"/>
                  <w:sz w:val="20"/>
                  <w:szCs w:val="20"/>
                </w:rPr>
                <w:t xml:space="preserve"> </w:t>
              </w:r>
            </w:ins>
            <w:ins w:id="129" w:author="Terada Saori" w:date="2013-07-02T10:01:00Z">
              <w:r>
                <w:rPr>
                  <w:rFonts w:ascii="DINNextLTPro-LightItalic" w:hAnsi="DINNextLTPro-LightItalic" w:cs="DINNextLTPro-LightItalic"/>
                  <w:i/>
                  <w:iCs/>
                  <w:color w:val="5F5F5F"/>
                  <w:sz w:val="20"/>
                  <w:szCs w:val="20"/>
                </w:rPr>
                <w:t xml:space="preserve">fa’afafine, fakaleiti, hamjensgara </w:t>
              </w:r>
              <w:r>
                <w:rPr>
                  <w:rFonts w:ascii="DINNextLTPro-Light" w:hAnsi="DINNextLTPro-Light" w:cs="DINNextLTPro-Light"/>
                  <w:color w:val="5F5F5F"/>
                  <w:sz w:val="20"/>
                  <w:szCs w:val="20"/>
                </w:rPr>
                <w:t xml:space="preserve">and Two-Spirit). </w:t>
              </w:r>
            </w:ins>
            <w:commentRangeEnd w:id="123"/>
            <w:ins w:id="130" w:author="Terada Saori" w:date="2013-07-02T10:06:00Z">
              <w:r>
                <w:rPr>
                  <w:rStyle w:val="CommentReference"/>
                </w:rPr>
                <w:commentReference w:id="123"/>
              </w:r>
            </w:ins>
            <w:ins w:id="131" w:author="Terada Saori" w:date="2013-07-02T10:01:00Z">
              <w:r>
                <w:rPr>
                  <w:rFonts w:ascii="DINNextLTPro-Light" w:hAnsi="DINNextLTPro-Light" w:cs="DINNextLTPro-Light"/>
                  <w:color w:val="5F5F5F"/>
                  <w:sz w:val="20"/>
                  <w:szCs w:val="20"/>
                </w:rPr>
                <w:t>In a human</w:t>
              </w:r>
            </w:ins>
            <w:ins w:id="132" w:author="Terada Saori" w:date="2013-07-02T10:02:00Z">
              <w:r>
                <w:rPr>
                  <w:rFonts w:ascii="DINNextLTPro-LightItalic" w:hAnsi="DINNextLTPro-LightItalic" w:cs="DINNextLTPro-LightItalic"/>
                  <w:i/>
                  <w:iCs/>
                  <w:color w:val="5F5F5F"/>
                  <w:sz w:val="20"/>
                  <w:szCs w:val="20"/>
                </w:rPr>
                <w:t xml:space="preserve"> </w:t>
              </w:r>
            </w:ins>
            <w:ins w:id="133" w:author="Terada Saori" w:date="2013-07-02T10:01:00Z">
              <w:r>
                <w:rPr>
                  <w:rFonts w:ascii="DINNextLTPro-Light" w:hAnsi="DINNextLTPro-Light" w:cs="DINNextLTPro-Light"/>
                  <w:color w:val="5F5F5F"/>
                  <w:sz w:val="20"/>
                  <w:szCs w:val="20"/>
                </w:rPr>
                <w:t>rights context, lesbian, gay, bisexual and transgender</w:t>
              </w:r>
            </w:ins>
            <w:ins w:id="134" w:author="Terada Saori" w:date="2013-07-02T10:02:00Z">
              <w:r>
                <w:rPr>
                  <w:rFonts w:ascii="DINNextLTPro-LightItalic" w:hAnsi="DINNextLTPro-LightItalic" w:cs="DINNextLTPro-LightItalic"/>
                  <w:i/>
                  <w:iCs/>
                  <w:color w:val="5F5F5F"/>
                  <w:sz w:val="20"/>
                  <w:szCs w:val="20"/>
                </w:rPr>
                <w:t xml:space="preserve"> </w:t>
              </w:r>
            </w:ins>
            <w:ins w:id="135" w:author="Terada Saori" w:date="2013-07-02T10:01:00Z">
              <w:r>
                <w:rPr>
                  <w:rFonts w:ascii="DINNextLTPro-Light" w:hAnsi="DINNextLTPro-Light" w:cs="DINNextLTPro-Light"/>
                  <w:color w:val="5F5F5F"/>
                  <w:sz w:val="20"/>
                  <w:szCs w:val="20"/>
                </w:rPr>
                <w:t>people face both common and distinct challenges. Intersex</w:t>
              </w:r>
            </w:ins>
            <w:ins w:id="136" w:author="Terada Saori" w:date="2013-07-02T10:02:00Z">
              <w:r>
                <w:rPr>
                  <w:rFonts w:ascii="DINNextLTPro-LightItalic" w:hAnsi="DINNextLTPro-LightItalic" w:cs="DINNextLTPro-LightItalic"/>
                  <w:i/>
                  <w:iCs/>
                  <w:color w:val="5F5F5F"/>
                  <w:sz w:val="20"/>
                  <w:szCs w:val="20"/>
                </w:rPr>
                <w:t xml:space="preserve"> </w:t>
              </w:r>
            </w:ins>
            <w:ins w:id="137" w:author="Terada Saori" w:date="2013-07-02T10:01:00Z">
              <w:r>
                <w:rPr>
                  <w:rFonts w:ascii="DINNextLTPro-Light" w:hAnsi="DINNextLTPro-Light" w:cs="DINNextLTPro-Light"/>
                  <w:color w:val="5F5F5F"/>
                  <w:sz w:val="20"/>
                  <w:szCs w:val="20"/>
                </w:rPr>
                <w:t>people (those born with atypical sex characteristics) suffer</w:t>
              </w:r>
            </w:ins>
            <w:ins w:id="138" w:author="Terada Saori" w:date="2013-07-03T07:15:00Z">
              <w:r w:rsidR="0003742B">
                <w:rPr>
                  <w:rFonts w:ascii="DINNextLTPro-LightItalic" w:hAnsi="DINNextLTPro-LightItalic" w:cs="DINNextLTPro-LightItalic"/>
                  <w:i/>
                  <w:iCs/>
                  <w:color w:val="5F5F5F"/>
                  <w:sz w:val="20"/>
                  <w:szCs w:val="20"/>
                </w:rPr>
                <w:t xml:space="preserve"> </w:t>
              </w:r>
            </w:ins>
            <w:ins w:id="139" w:author="Terada Saori" w:date="2013-07-02T10:01:00Z">
              <w:r>
                <w:rPr>
                  <w:rFonts w:ascii="DINNextLTPro-Light" w:hAnsi="DINNextLTPro-Light" w:cs="DINNextLTPro-Light"/>
                  <w:color w:val="5F5F5F"/>
                  <w:sz w:val="20"/>
                  <w:szCs w:val="20"/>
                </w:rPr>
                <w:t>many of the same kinds of human rights violations as LGBT</w:t>
              </w:r>
            </w:ins>
            <w:ins w:id="140" w:author="Terada Saori" w:date="2013-07-02T10:03:00Z">
              <w:r>
                <w:rPr>
                  <w:rFonts w:ascii="DINNextLTPro-Light" w:hAnsi="DINNextLTPro-Light" w:cs="DINNextLTPro-Light"/>
                  <w:color w:val="5F5F5F"/>
                  <w:sz w:val="20"/>
                  <w:szCs w:val="20"/>
                </w:rPr>
                <w:t xml:space="preserve"> </w:t>
              </w:r>
            </w:ins>
            <w:ins w:id="141" w:author="Terada Saori" w:date="2013-07-02T10:01:00Z">
              <w:r>
                <w:rPr>
                  <w:rFonts w:ascii="DINNextLTPro-Light" w:hAnsi="DINNextLTPro-Light" w:cs="DINNextLTPro-Light"/>
                  <w:color w:val="5F5F5F"/>
                  <w:sz w:val="20"/>
                  <w:szCs w:val="20"/>
                </w:rPr>
                <w:t>people, as indicated below.</w:t>
              </w:r>
            </w:ins>
          </w:p>
          <w:p w:rsidR="009A4F54" w:rsidRDefault="009A4F54" w:rsidP="004D79AB">
            <w:pPr>
              <w:pStyle w:val="NormalWeb"/>
              <w:spacing w:before="0" w:beforeAutospacing="0" w:after="0" w:afterAutospacing="0"/>
              <w:rPr>
                <w:ins w:id="142" w:author="Terada Saori" w:date="2013-07-02T10:01:00Z"/>
                <w:rFonts w:ascii="Arial" w:eastAsia="+mn-ea" w:hAnsi="Arial" w:cs="Arial"/>
                <w:color w:val="000000"/>
                <w:kern w:val="24"/>
                <w:sz w:val="20"/>
              </w:rPr>
            </w:pPr>
          </w:p>
          <w:p w:rsidR="00BB59FB" w:rsidDel="00CD57B7" w:rsidRDefault="00BB59FB" w:rsidP="004D79AB">
            <w:pPr>
              <w:pStyle w:val="NormalWeb"/>
              <w:spacing w:before="0" w:beforeAutospacing="0" w:after="0" w:afterAutospacing="0"/>
              <w:rPr>
                <w:del w:id="143" w:author="Terada Saori" w:date="2013-06-28T11:45:00Z"/>
                <w:rFonts w:ascii="Arial" w:eastAsia="+mn-ea" w:hAnsi="Arial" w:cs="Arial"/>
                <w:color w:val="000000"/>
                <w:kern w:val="24"/>
                <w:sz w:val="20"/>
              </w:rPr>
            </w:pPr>
            <w:commentRangeStart w:id="144"/>
            <w:del w:id="145" w:author="Terada Saori" w:date="2013-07-02T10:01:00Z">
              <w:r w:rsidRPr="004D79AB" w:rsidDel="009A4F54">
                <w:rPr>
                  <w:rFonts w:ascii="Arial" w:eastAsia="+mn-ea" w:hAnsi="Arial" w:cs="Arial"/>
                  <w:color w:val="000000"/>
                  <w:kern w:val="24"/>
                  <w:sz w:val="20"/>
                </w:rPr>
                <w:delText>Gender identity refers to a person’s deeply felt internal and individual experience of gender, which may or may not correspond with the sex assigned at birth, including the personal sense of the body and other expressions of gender, such as dress, speech and mannerisms’</w:delText>
              </w:r>
            </w:del>
            <w:del w:id="146" w:author="Terada Saori" w:date="2013-06-28T11:44:00Z">
              <w:r w:rsidRPr="004D79AB" w:rsidDel="00CD57B7">
                <w:rPr>
                  <w:rFonts w:ascii="Arial" w:eastAsia="+mn-ea" w:hAnsi="Arial" w:cs="Arial"/>
                  <w:color w:val="000000"/>
                  <w:kern w:val="24"/>
                  <w:sz w:val="20"/>
                </w:rPr>
                <w:delText>.</w:delText>
              </w:r>
            </w:del>
          </w:p>
          <w:p w:rsidR="00BB59FB" w:rsidRPr="004D79AB" w:rsidDel="009A4F54" w:rsidRDefault="00BB59FB" w:rsidP="004D79AB">
            <w:pPr>
              <w:pStyle w:val="NormalWeb"/>
              <w:spacing w:before="0" w:beforeAutospacing="0" w:after="0" w:afterAutospacing="0"/>
              <w:rPr>
                <w:del w:id="147" w:author="Terada Saori" w:date="2013-07-02T10:01:00Z"/>
                <w:rFonts w:ascii="Arial" w:hAnsi="Arial" w:cs="Arial"/>
                <w:sz w:val="20"/>
              </w:rPr>
            </w:pPr>
          </w:p>
          <w:p w:rsidR="00AA11E6" w:rsidDel="009A4F54" w:rsidRDefault="00BB59FB" w:rsidP="004D79AB">
            <w:pPr>
              <w:pStyle w:val="NormalWeb"/>
              <w:spacing w:before="0" w:beforeAutospacing="0" w:after="0" w:afterAutospacing="0"/>
              <w:rPr>
                <w:del w:id="148" w:author="Terada Saori" w:date="2013-07-02T10:03:00Z"/>
                <w:rFonts w:ascii="Arial" w:eastAsia="+mn-ea" w:hAnsi="Arial" w:cs="Arial"/>
                <w:color w:val="000000"/>
                <w:kern w:val="24"/>
                <w:sz w:val="20"/>
              </w:rPr>
            </w:pPr>
            <w:del w:id="149" w:author="Terada Saori" w:date="2013-07-02T10:01:00Z">
              <w:r w:rsidRPr="004D79AB" w:rsidDel="009A4F54">
                <w:rPr>
                  <w:rFonts w:ascii="Arial" w:eastAsia="+mn-ea" w:hAnsi="Arial" w:cs="Arial"/>
                  <w:color w:val="000000"/>
                  <w:kern w:val="24"/>
                  <w:sz w:val="20"/>
                </w:rPr>
                <w:delText>Transgendered is a broad term, encompassing all persons whose gender expression or identity differs from the expectations associated with the physical sex they were born into. Sub-groups of transgendered persons include transsexuals, transvestites, effeminate men, butch women, and consciously androgynous people.</w:delText>
              </w:r>
            </w:del>
          </w:p>
          <w:p w:rsidR="00A05817" w:rsidRDefault="00A05817" w:rsidP="00A05817">
            <w:pPr>
              <w:autoSpaceDE w:val="0"/>
              <w:autoSpaceDN w:val="0"/>
              <w:adjustRightInd w:val="0"/>
              <w:rPr>
                <w:ins w:id="150" w:author="Terada Saori" w:date="2013-07-01T17:34:00Z"/>
                <w:rFonts w:ascii="DINNextLTPro-Light" w:hAnsi="DINNextLTPro-Light" w:cs="DINNextLTPro-Light"/>
                <w:color w:val="5F5F5F"/>
                <w:sz w:val="20"/>
                <w:szCs w:val="20"/>
              </w:rPr>
            </w:pPr>
            <w:ins w:id="151" w:author="Terada Saori" w:date="2013-07-01T17:34:00Z">
              <w:r>
                <w:rPr>
                  <w:rFonts w:ascii="DINNextLTPro-Light" w:hAnsi="DINNextLTPro-Light" w:cs="DINNextLTPro-Light"/>
                  <w:color w:val="5F5F5F"/>
                  <w:sz w:val="20"/>
                  <w:szCs w:val="20"/>
                </w:rPr>
                <w:t xml:space="preserve">An </w:t>
              </w:r>
              <w:r w:rsidRPr="009A4F54">
                <w:rPr>
                  <w:rFonts w:ascii="DINNextLTPro-Light" w:hAnsi="DINNextLTPro-Light" w:cs="DINNextLTPro-Light"/>
                  <w:b/>
                  <w:color w:val="5F5F5F"/>
                  <w:sz w:val="20"/>
                  <w:szCs w:val="20"/>
                  <w:rPrChange w:id="152" w:author="Terada Saori" w:date="2013-07-02T10:06:00Z">
                    <w:rPr>
                      <w:rFonts w:ascii="DINNextLTPro-Light" w:hAnsi="DINNextLTPro-Light" w:cs="DINNextLTPro-Light"/>
                      <w:color w:val="5F5F5F"/>
                      <w:sz w:val="20"/>
                      <w:szCs w:val="20"/>
                    </w:rPr>
                  </w:rPrChange>
                </w:rPr>
                <w:t>intersex pers</w:t>
              </w:r>
              <w:r>
                <w:rPr>
                  <w:rFonts w:ascii="DINNextLTPro-Light" w:hAnsi="DINNextLTPro-Light" w:cs="DINNextLTPro-Light"/>
                  <w:color w:val="5F5F5F"/>
                  <w:sz w:val="20"/>
                  <w:szCs w:val="20"/>
                </w:rPr>
                <w:t>on is born with sexual anatomy, reproductive</w:t>
              </w:r>
            </w:ins>
            <w:ins w:id="153" w:author="Terada Saori" w:date="2013-07-02T10:05:00Z">
              <w:r w:rsidR="009A4F54">
                <w:rPr>
                  <w:rFonts w:ascii="DINNextLTPro-Light" w:hAnsi="DINNextLTPro-Light" w:cs="DINNextLTPro-Light"/>
                  <w:color w:val="5F5F5F"/>
                  <w:sz w:val="20"/>
                  <w:szCs w:val="20"/>
                </w:rPr>
                <w:t xml:space="preserve"> </w:t>
              </w:r>
            </w:ins>
            <w:ins w:id="154" w:author="Terada Saori" w:date="2013-07-01T17:34:00Z">
              <w:r>
                <w:rPr>
                  <w:rFonts w:ascii="DINNextLTPro-Light" w:hAnsi="DINNextLTPro-Light" w:cs="DINNextLTPro-Light"/>
                  <w:color w:val="5F5F5F"/>
                  <w:sz w:val="20"/>
                  <w:szCs w:val="20"/>
                </w:rPr>
                <w:t>organs, and/or chromosome patterns that do not fit the</w:t>
              </w:r>
            </w:ins>
            <w:ins w:id="155" w:author="Terada Saori" w:date="2013-07-02T10:05:00Z">
              <w:r w:rsidR="009A4F54">
                <w:rPr>
                  <w:rFonts w:ascii="DINNextLTPro-Light" w:hAnsi="DINNextLTPro-Light" w:cs="DINNextLTPro-Light"/>
                  <w:color w:val="5F5F5F"/>
                  <w:sz w:val="20"/>
                  <w:szCs w:val="20"/>
                </w:rPr>
                <w:t xml:space="preserve"> </w:t>
              </w:r>
            </w:ins>
            <w:ins w:id="156" w:author="Terada Saori" w:date="2013-07-01T17:34:00Z">
              <w:r>
                <w:rPr>
                  <w:rFonts w:ascii="DINNextLTPro-Light" w:hAnsi="DINNextLTPro-Light" w:cs="DINNextLTPro-Light"/>
                  <w:color w:val="5F5F5F"/>
                  <w:sz w:val="20"/>
                  <w:szCs w:val="20"/>
                </w:rPr>
                <w:t>typical definition of male or female. This may be apparent</w:t>
              </w:r>
            </w:ins>
            <w:ins w:id="157" w:author="Terada Saori" w:date="2013-07-02T10:05:00Z">
              <w:r w:rsidR="009A4F54">
                <w:rPr>
                  <w:rFonts w:ascii="DINNextLTPro-Light" w:hAnsi="DINNextLTPro-Light" w:cs="DINNextLTPro-Light"/>
                  <w:color w:val="5F5F5F"/>
                  <w:sz w:val="20"/>
                  <w:szCs w:val="20"/>
                </w:rPr>
                <w:t xml:space="preserve"> </w:t>
              </w:r>
            </w:ins>
            <w:ins w:id="158" w:author="Terada Saori" w:date="2013-07-01T17:34:00Z">
              <w:r>
                <w:rPr>
                  <w:rFonts w:ascii="DINNextLTPro-Light" w:hAnsi="DINNextLTPro-Light" w:cs="DINNextLTPro-Light"/>
                  <w:color w:val="5F5F5F"/>
                  <w:sz w:val="20"/>
                  <w:szCs w:val="20"/>
                </w:rPr>
                <w:t>at birth or become so later in life. An intersex person may</w:t>
              </w:r>
            </w:ins>
            <w:ins w:id="159" w:author="Terada Saori" w:date="2013-07-02T10:05:00Z">
              <w:r w:rsidR="009A4F54">
                <w:rPr>
                  <w:rFonts w:ascii="DINNextLTPro-Light" w:hAnsi="DINNextLTPro-Light" w:cs="DINNextLTPro-Light"/>
                  <w:color w:val="5F5F5F"/>
                  <w:sz w:val="20"/>
                  <w:szCs w:val="20"/>
                </w:rPr>
                <w:t xml:space="preserve"> </w:t>
              </w:r>
            </w:ins>
            <w:ins w:id="160" w:author="Terada Saori" w:date="2013-07-01T17:34:00Z">
              <w:r>
                <w:rPr>
                  <w:rFonts w:ascii="DINNextLTPro-Light" w:hAnsi="DINNextLTPro-Light" w:cs="DINNextLTPro-Light"/>
                  <w:color w:val="5F5F5F"/>
                  <w:sz w:val="20"/>
                  <w:szCs w:val="20"/>
                </w:rPr>
                <w:t>identify as male or female or as neither. Intersex status</w:t>
              </w:r>
            </w:ins>
            <w:ins w:id="161" w:author="Terada Saori" w:date="2013-07-02T10:05:00Z">
              <w:r w:rsidR="009A4F54">
                <w:rPr>
                  <w:rFonts w:ascii="DINNextLTPro-Light" w:hAnsi="DINNextLTPro-Light" w:cs="DINNextLTPro-Light"/>
                  <w:color w:val="5F5F5F"/>
                  <w:sz w:val="20"/>
                  <w:szCs w:val="20"/>
                </w:rPr>
                <w:t xml:space="preserve"> </w:t>
              </w:r>
            </w:ins>
            <w:ins w:id="162" w:author="Terada Saori" w:date="2013-07-01T17:34:00Z">
              <w:r>
                <w:rPr>
                  <w:rFonts w:ascii="DINNextLTPro-Light" w:hAnsi="DINNextLTPro-Light" w:cs="DINNextLTPro-Light"/>
                  <w:color w:val="5F5F5F"/>
                  <w:sz w:val="20"/>
                  <w:szCs w:val="20"/>
                </w:rPr>
                <w:t>is not about sexual orientation or gender identity: intersex</w:t>
              </w:r>
            </w:ins>
            <w:ins w:id="163" w:author="Terada Saori" w:date="2013-07-02T10:06:00Z">
              <w:r w:rsidR="009A4F54">
                <w:rPr>
                  <w:rFonts w:ascii="DINNextLTPro-Light" w:hAnsi="DINNextLTPro-Light" w:cs="DINNextLTPro-Light"/>
                  <w:color w:val="5F5F5F"/>
                  <w:sz w:val="20"/>
                  <w:szCs w:val="20"/>
                </w:rPr>
                <w:t xml:space="preserve"> </w:t>
              </w:r>
            </w:ins>
            <w:ins w:id="164" w:author="Terada Saori" w:date="2013-07-01T17:34:00Z">
              <w:r>
                <w:rPr>
                  <w:rFonts w:ascii="DINNextLTPro-Light" w:hAnsi="DINNextLTPro-Light" w:cs="DINNextLTPro-Light"/>
                  <w:color w:val="5F5F5F"/>
                  <w:sz w:val="20"/>
                  <w:szCs w:val="20"/>
                </w:rPr>
                <w:t>people experience the same range of sexual orientations</w:t>
              </w:r>
            </w:ins>
          </w:p>
          <w:p w:rsidR="00A05817" w:rsidRDefault="00A05817" w:rsidP="00A05817">
            <w:pPr>
              <w:pStyle w:val="NormalWeb"/>
              <w:spacing w:before="0" w:beforeAutospacing="0" w:after="0" w:afterAutospacing="0"/>
              <w:rPr>
                <w:ins w:id="165" w:author="Terada Saori" w:date="2013-07-02T10:05:00Z"/>
                <w:rFonts w:ascii="DINNextLTPro-Light" w:hAnsi="DINNextLTPro-Light" w:cs="DINNextLTPro-Light"/>
                <w:color w:val="5F5F5F"/>
                <w:sz w:val="20"/>
                <w:szCs w:val="20"/>
              </w:rPr>
            </w:pPr>
            <w:ins w:id="166" w:author="Terada Saori" w:date="2013-07-01T17:34:00Z">
              <w:r>
                <w:rPr>
                  <w:rFonts w:ascii="DINNextLTPro-Light" w:hAnsi="DINNextLTPro-Light" w:cs="DINNextLTPro-Light"/>
                  <w:color w:val="5F5F5F"/>
                  <w:sz w:val="20"/>
                  <w:szCs w:val="20"/>
                </w:rPr>
                <w:t>and gender identities as non-intersex people.</w:t>
              </w:r>
            </w:ins>
            <w:commentRangeEnd w:id="144"/>
            <w:ins w:id="167" w:author="Terada Saori" w:date="2013-07-02T10:06:00Z">
              <w:r w:rsidR="009A4F54">
                <w:rPr>
                  <w:rStyle w:val="CommentReference"/>
                  <w:rFonts w:asciiTheme="minorHAnsi" w:eastAsiaTheme="minorEastAsia" w:hAnsiTheme="minorHAnsi" w:cstheme="minorBidi"/>
                </w:rPr>
                <w:commentReference w:id="144"/>
              </w:r>
            </w:ins>
          </w:p>
          <w:p w:rsidR="009A4F54" w:rsidRPr="004D79AB" w:rsidRDefault="009A4F54" w:rsidP="00A05817">
            <w:pPr>
              <w:pStyle w:val="NormalWeb"/>
              <w:spacing w:before="0" w:beforeAutospacing="0" w:after="0" w:afterAutospacing="0"/>
              <w:rPr>
                <w:rFonts w:ascii="Arial" w:hAnsi="Arial" w:cs="Arial"/>
                <w:sz w:val="20"/>
              </w:rPr>
            </w:pPr>
          </w:p>
          <w:p w:rsidR="00BB59FB" w:rsidRPr="00C61C0D" w:rsidRDefault="00BB59FB" w:rsidP="004D79AB">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Gender-based discrimination</w:t>
            </w:r>
          </w:p>
          <w:p w:rsidR="00BB59FB" w:rsidRPr="004D79AB" w:rsidRDefault="00BB59FB" w:rsidP="004D79AB">
            <w:pPr>
              <w:pStyle w:val="NormalWeb"/>
              <w:spacing w:before="0" w:beforeAutospacing="0" w:after="0" w:afterAutospacing="0"/>
              <w:rPr>
                <w:rFonts w:ascii="Arial" w:hAnsi="Arial" w:cs="Arial"/>
                <w:sz w:val="20"/>
              </w:rPr>
            </w:pPr>
          </w:p>
          <w:p w:rsidR="00453840" w:rsidRDefault="00BB59FB" w:rsidP="004D79AB">
            <w:pPr>
              <w:pStyle w:val="NormalWeb"/>
              <w:spacing w:before="0" w:beforeAutospacing="0" w:after="0" w:afterAutospacing="0"/>
              <w:rPr>
                <w:ins w:id="168" w:author="Terada Saori" w:date="2013-06-28T12:06:00Z"/>
                <w:rFonts w:ascii="Arial" w:eastAsia="+mn-ea" w:hAnsi="Arial" w:cs="Arial"/>
                <w:color w:val="000000"/>
                <w:kern w:val="24"/>
                <w:sz w:val="20"/>
              </w:rPr>
            </w:pPr>
            <w:r w:rsidRPr="004D79AB">
              <w:rPr>
                <w:rFonts w:ascii="Arial" w:eastAsia="+mn-ea" w:hAnsi="Arial" w:cs="Arial"/>
                <w:color w:val="000000"/>
                <w:kern w:val="24"/>
                <w:sz w:val="20"/>
              </w:rPr>
              <w:t xml:space="preserve">Gender-based discrimination </w:t>
            </w:r>
            <w:ins w:id="169" w:author="Terada Saori" w:date="2013-06-28T12:03:00Z">
              <w:r w:rsidR="00453840">
                <w:rPr>
                  <w:rFonts w:ascii="Arial" w:eastAsia="+mn-ea" w:hAnsi="Arial" w:cs="Arial"/>
                  <w:color w:val="000000"/>
                  <w:kern w:val="24"/>
                  <w:sz w:val="20"/>
                </w:rPr>
                <w:t>refers to</w:t>
              </w:r>
            </w:ins>
            <w:del w:id="170" w:author="Terada Saori" w:date="2013-06-28T12:03:00Z">
              <w:r w:rsidRPr="004D79AB" w:rsidDel="00453840">
                <w:rPr>
                  <w:rFonts w:ascii="Arial" w:eastAsia="+mn-ea" w:hAnsi="Arial" w:cs="Arial"/>
                  <w:color w:val="000000"/>
                  <w:kern w:val="24"/>
                  <w:sz w:val="20"/>
                </w:rPr>
                <w:delText>is</w:delText>
              </w:r>
            </w:del>
            <w:del w:id="171" w:author="Terada Saori" w:date="2013-06-28T12:00:00Z">
              <w:r w:rsidRPr="004D79AB" w:rsidDel="00453840">
                <w:rPr>
                  <w:rFonts w:ascii="Arial" w:eastAsia="+mn-ea" w:hAnsi="Arial" w:cs="Arial"/>
                  <w:color w:val="000000"/>
                  <w:kern w:val="24"/>
                  <w:sz w:val="20"/>
                </w:rPr>
                <w:delText xml:space="preserve"> any distinction, exclusion or restriction which has the effect or purpose of impairing or nullifying the recognition, enjoyment or exercise by women of human rights and fundamental freedoms, including where discrimination was not intended</w:delText>
              </w:r>
            </w:del>
            <w:r w:rsidRPr="004D79AB">
              <w:rPr>
                <w:rFonts w:ascii="Arial" w:eastAsia="+mn-ea" w:hAnsi="Arial" w:cs="Arial"/>
                <w:color w:val="000000"/>
                <w:kern w:val="24"/>
                <w:sz w:val="20"/>
              </w:rPr>
              <w:t>.</w:t>
            </w:r>
            <w:ins w:id="172" w:author="Terada Saori" w:date="2013-06-28T12:03:00Z">
              <w:r w:rsidR="00453840" w:rsidRPr="00453840">
                <w:rPr>
                  <w:rFonts w:ascii="Arial" w:eastAsia="+mn-ea" w:hAnsi="Arial" w:cs="Arial"/>
                  <w:color w:val="000000"/>
                  <w:kern w:val="24"/>
                  <w:sz w:val="20"/>
                </w:rPr>
                <w:t xml:space="preserve">any distinction, exclusion or restriction made on the basis of sex </w:t>
              </w:r>
            </w:ins>
            <w:ins w:id="173" w:author="Terada Saori" w:date="2013-06-28T12:04:00Z">
              <w:r w:rsidR="00453840">
                <w:rPr>
                  <w:rFonts w:ascii="Arial" w:eastAsia="+mn-ea" w:hAnsi="Arial" w:cs="Arial"/>
                  <w:color w:val="000000"/>
                  <w:kern w:val="24"/>
                  <w:sz w:val="20"/>
                </w:rPr>
                <w:t>or gender</w:t>
              </w:r>
            </w:ins>
            <w:ins w:id="174" w:author="Terada Saori" w:date="2013-06-28T12:05:00Z">
              <w:r w:rsidR="00453840">
                <w:rPr>
                  <w:rFonts w:ascii="Arial" w:eastAsia="+mn-ea" w:hAnsi="Arial" w:cs="Arial"/>
                  <w:color w:val="000000"/>
                  <w:kern w:val="24"/>
                  <w:sz w:val="20"/>
                </w:rPr>
                <w:t xml:space="preserve">, which </w:t>
              </w:r>
            </w:ins>
            <w:ins w:id="175" w:author="Terada Saori" w:date="2013-06-28T12:06:00Z">
              <w:r w:rsidR="00453840">
                <w:rPr>
                  <w:rFonts w:ascii="Arial" w:eastAsia="+mn-ea" w:hAnsi="Arial" w:cs="Arial"/>
                  <w:color w:val="000000"/>
                  <w:kern w:val="24"/>
                  <w:sz w:val="20"/>
                </w:rPr>
                <w:t>prevent the equal enjoyment of</w:t>
              </w:r>
            </w:ins>
            <w:ins w:id="176" w:author="Terada Saori" w:date="2013-06-28T12:05:00Z">
              <w:r w:rsidR="00453840">
                <w:rPr>
                  <w:rFonts w:ascii="Arial" w:eastAsia="+mn-ea" w:hAnsi="Arial" w:cs="Arial"/>
                  <w:color w:val="000000"/>
                  <w:kern w:val="24"/>
                  <w:sz w:val="20"/>
                </w:rPr>
                <w:t xml:space="preserve"> </w:t>
              </w:r>
            </w:ins>
            <w:ins w:id="177" w:author="Terada Saori" w:date="2013-06-28T12:03:00Z">
              <w:r w:rsidR="00453840" w:rsidRPr="00453840">
                <w:rPr>
                  <w:rFonts w:ascii="Arial" w:eastAsia="+mn-ea" w:hAnsi="Arial" w:cs="Arial"/>
                  <w:color w:val="000000"/>
                  <w:kern w:val="24"/>
                  <w:sz w:val="20"/>
                </w:rPr>
                <w:t>human rights and fundamental freedoms</w:t>
              </w:r>
            </w:ins>
            <w:ins w:id="178" w:author="Terada Saori" w:date="2013-06-28T12:07:00Z">
              <w:r w:rsidR="00453840">
                <w:rPr>
                  <w:rFonts w:ascii="Arial" w:eastAsia="+mn-ea" w:hAnsi="Arial" w:cs="Arial"/>
                  <w:color w:val="000000"/>
                  <w:kern w:val="24"/>
                  <w:sz w:val="20"/>
                </w:rPr>
                <w:t xml:space="preserve">. </w:t>
              </w:r>
            </w:ins>
          </w:p>
          <w:p w:rsidR="00BB59FB" w:rsidDel="00453840" w:rsidRDefault="00453840" w:rsidP="004D79AB">
            <w:pPr>
              <w:pStyle w:val="NormalWeb"/>
              <w:spacing w:before="0" w:beforeAutospacing="0" w:after="0" w:afterAutospacing="0"/>
              <w:rPr>
                <w:del w:id="179" w:author="Terada Saori" w:date="2013-06-28T12:07:00Z"/>
                <w:rFonts w:ascii="Arial" w:eastAsia="+mn-ea" w:hAnsi="Arial" w:cs="Arial"/>
                <w:color w:val="000000"/>
                <w:kern w:val="24"/>
                <w:sz w:val="20"/>
              </w:rPr>
            </w:pPr>
            <w:ins w:id="180" w:author="Terada Saori" w:date="2013-06-28T12:03:00Z">
              <w:r w:rsidRPr="00453840">
                <w:rPr>
                  <w:rFonts w:ascii="Arial" w:eastAsia="+mn-ea" w:hAnsi="Arial" w:cs="Arial"/>
                  <w:color w:val="000000"/>
                  <w:kern w:val="24"/>
                  <w:sz w:val="20"/>
                </w:rPr>
                <w:t xml:space="preserve"> </w:t>
              </w:r>
            </w:ins>
          </w:p>
          <w:p w:rsidR="00BB59FB" w:rsidRPr="004D79AB" w:rsidRDefault="00BB59FB" w:rsidP="004D79AB">
            <w:pPr>
              <w:pStyle w:val="NormalWeb"/>
              <w:spacing w:before="0" w:beforeAutospacing="0" w:after="0" w:afterAutospacing="0"/>
              <w:rPr>
                <w:rFonts w:ascii="Arial" w:hAnsi="Arial" w:cs="Arial"/>
                <w:sz w:val="20"/>
              </w:rPr>
            </w:pPr>
          </w:p>
          <w:p w:rsidR="00BB59FB" w:rsidRDefault="00BB59FB">
            <w:pPr>
              <w:pStyle w:val="NormalWeb"/>
              <w:spacing w:after="0"/>
              <w:rPr>
                <w:rFonts w:ascii="Arial" w:eastAsia="+mn-ea" w:hAnsi="Arial" w:cs="Arial"/>
                <w:color w:val="000000"/>
                <w:kern w:val="24"/>
                <w:sz w:val="20"/>
              </w:rPr>
              <w:pPrChange w:id="181" w:author="Itc145 Itc145" w:date="2013-07-03T10:10:00Z">
                <w:pPr>
                  <w:pStyle w:val="NormalWeb"/>
                  <w:spacing w:before="0" w:beforeAutospacing="0" w:after="0" w:afterAutospacing="0"/>
                </w:pPr>
              </w:pPrChange>
            </w:pPr>
            <w:r w:rsidRPr="004D79AB">
              <w:rPr>
                <w:rFonts w:ascii="Arial" w:eastAsia="+mn-ea" w:hAnsi="Arial" w:cs="Arial"/>
                <w:color w:val="000000"/>
                <w:kern w:val="24"/>
                <w:sz w:val="20"/>
              </w:rPr>
              <w:t>Gender-based discrimination can be direct</w:t>
            </w:r>
            <w:ins w:id="182" w:author="Terada Saori" w:date="2013-06-28T12:07:00Z">
              <w:r w:rsidR="00453840">
                <w:rPr>
                  <w:rFonts w:ascii="Arial" w:eastAsia="+mn-ea" w:hAnsi="Arial" w:cs="Arial"/>
                  <w:color w:val="000000"/>
                  <w:kern w:val="24"/>
                  <w:sz w:val="20"/>
                </w:rPr>
                <w:t xml:space="preserve">, when </w:t>
              </w:r>
            </w:ins>
            <w:ins w:id="183" w:author="Terada Saori" w:date="2013-06-28T12:08:00Z">
              <w:r w:rsidR="00453840">
                <w:rPr>
                  <w:rFonts w:ascii="Arial" w:eastAsia="+mn-ea" w:hAnsi="Arial" w:cs="Arial"/>
                  <w:color w:val="000000"/>
                  <w:kern w:val="24"/>
                  <w:sz w:val="20"/>
                </w:rPr>
                <w:t>the differentiated treatment is explicitly based on the grounds of sex</w:t>
              </w:r>
            </w:ins>
            <w:r w:rsidRPr="004D79AB">
              <w:rPr>
                <w:rFonts w:ascii="Arial" w:eastAsia="+mn-ea" w:hAnsi="Arial" w:cs="Arial"/>
                <w:color w:val="000000"/>
                <w:kern w:val="24"/>
                <w:sz w:val="20"/>
              </w:rPr>
              <w:t xml:space="preserve"> </w:t>
            </w:r>
            <w:ins w:id="184" w:author="Terada Saori" w:date="2013-06-28T12:08:00Z">
              <w:r w:rsidR="00453840">
                <w:rPr>
                  <w:rFonts w:ascii="Arial" w:eastAsia="+mn-ea" w:hAnsi="Arial" w:cs="Arial"/>
                  <w:color w:val="000000"/>
                  <w:kern w:val="24"/>
                  <w:sz w:val="20"/>
                </w:rPr>
                <w:t>(e.g.</w:t>
              </w:r>
            </w:ins>
            <w:ins w:id="185" w:author="Itc145 Itc145" w:date="2013-07-03T10:11:00Z">
              <w:r w:rsidR="000B5462">
                <w:rPr>
                  <w:rFonts w:ascii="Arial" w:eastAsia="+mn-ea" w:hAnsi="Arial" w:cs="Arial"/>
                  <w:color w:val="000000"/>
                  <w:kern w:val="24"/>
                  <w:sz w:val="20"/>
                </w:rPr>
                <w:t xml:space="preserve"> a</w:t>
              </w:r>
            </w:ins>
            <w:ins w:id="186" w:author="Terada Saori" w:date="2013-06-28T12:08:00Z">
              <w:r w:rsidR="00453840">
                <w:rPr>
                  <w:rFonts w:ascii="Arial" w:eastAsia="+mn-ea" w:hAnsi="Arial" w:cs="Arial"/>
                  <w:color w:val="000000"/>
                  <w:kern w:val="24"/>
                  <w:sz w:val="20"/>
                </w:rPr>
                <w:t xml:space="preserve"> </w:t>
              </w:r>
            </w:ins>
            <w:ins w:id="187" w:author="Terada Saori" w:date="2013-06-28T12:09:00Z">
              <w:r w:rsidR="003A690E">
                <w:rPr>
                  <w:rFonts w:ascii="Arial" w:eastAsia="+mn-ea" w:hAnsi="Arial" w:cs="Arial"/>
                  <w:color w:val="000000"/>
                  <w:kern w:val="24"/>
                  <w:sz w:val="20"/>
                </w:rPr>
                <w:t>law that allows only men to inherit</w:t>
              </w:r>
            </w:ins>
            <w:ins w:id="188" w:author="Itc145 Itc145" w:date="2013-07-03T10:11:00Z">
              <w:r w:rsidR="000B5462">
                <w:rPr>
                  <w:rFonts w:ascii="Arial" w:eastAsia="+mn-ea" w:hAnsi="Arial" w:cs="Arial"/>
                  <w:color w:val="000000"/>
                  <w:kern w:val="24"/>
                  <w:sz w:val="20"/>
                </w:rPr>
                <w:t xml:space="preserve"> property</w:t>
              </w:r>
            </w:ins>
            <w:ins w:id="189" w:author="Terada Saori" w:date="2013-06-28T12:09:00Z">
              <w:r w:rsidR="003A690E">
                <w:rPr>
                  <w:rFonts w:ascii="Arial" w:eastAsia="+mn-ea" w:hAnsi="Arial" w:cs="Arial"/>
                  <w:color w:val="000000"/>
                  <w:kern w:val="24"/>
                  <w:sz w:val="20"/>
                </w:rPr>
                <w:t xml:space="preserve">) </w:t>
              </w:r>
            </w:ins>
            <w:r w:rsidRPr="004D79AB">
              <w:rPr>
                <w:rFonts w:ascii="Arial" w:eastAsia="+mn-ea" w:hAnsi="Arial" w:cs="Arial"/>
                <w:color w:val="000000"/>
                <w:kern w:val="24"/>
                <w:sz w:val="20"/>
              </w:rPr>
              <w:t xml:space="preserve">or indirect, </w:t>
            </w:r>
            <w:ins w:id="190" w:author="Terada Saori" w:date="2013-07-03T07:16:00Z">
              <w:r w:rsidR="0003742B" w:rsidRPr="0003742B">
                <w:rPr>
                  <w:rFonts w:ascii="Arial" w:eastAsia="+mn-ea" w:hAnsi="Arial" w:cs="Arial"/>
                  <w:color w:val="000000"/>
                  <w:kern w:val="24"/>
                  <w:sz w:val="20"/>
                </w:rPr>
                <w:t xml:space="preserve">when a requirement or condition that is </w:t>
              </w:r>
              <w:r w:rsidR="0003742B">
                <w:rPr>
                  <w:rFonts w:ascii="Arial" w:eastAsia="+mn-ea" w:hAnsi="Arial" w:cs="Arial"/>
                  <w:color w:val="000000"/>
                  <w:kern w:val="24"/>
                  <w:sz w:val="20"/>
                </w:rPr>
                <w:t xml:space="preserve">apparently </w:t>
              </w:r>
              <w:r w:rsidR="0003742B" w:rsidRPr="0003742B">
                <w:rPr>
                  <w:rFonts w:ascii="Arial" w:eastAsia="+mn-ea" w:hAnsi="Arial" w:cs="Arial"/>
                  <w:color w:val="000000"/>
                  <w:kern w:val="24"/>
                  <w:sz w:val="20"/>
                </w:rPr>
                <w:t xml:space="preserve">neutral </w:t>
              </w:r>
              <w:r w:rsidR="0003742B">
                <w:rPr>
                  <w:rFonts w:ascii="Arial" w:eastAsia="+mn-ea" w:hAnsi="Arial" w:cs="Arial"/>
                  <w:color w:val="000000"/>
                  <w:kern w:val="24"/>
                  <w:sz w:val="20"/>
                </w:rPr>
                <w:t>but</w:t>
              </w:r>
              <w:r w:rsidR="0003742B" w:rsidRPr="0003742B">
                <w:rPr>
                  <w:rFonts w:ascii="Arial" w:eastAsia="+mn-ea" w:hAnsi="Arial" w:cs="Arial"/>
                  <w:color w:val="000000"/>
                  <w:kern w:val="24"/>
                  <w:sz w:val="20"/>
                </w:rPr>
                <w:t xml:space="preserve"> adv</w:t>
              </w:r>
              <w:r w:rsidR="0003742B">
                <w:rPr>
                  <w:rFonts w:ascii="Arial" w:eastAsia="+mn-ea" w:hAnsi="Arial" w:cs="Arial"/>
                  <w:color w:val="000000"/>
                  <w:kern w:val="24"/>
                  <w:sz w:val="20"/>
                </w:rPr>
                <w:t>ersely affects one of the sexes</w:t>
              </w:r>
            </w:ins>
            <w:ins w:id="191" w:author="Terada Saori" w:date="2013-07-03T07:17:00Z">
              <w:del w:id="192" w:author="Itc145 Itc145" w:date="2013-07-03T10:10:00Z">
                <w:r w:rsidR="0003742B" w:rsidDel="000B5462">
                  <w:rPr>
                    <w:rFonts w:ascii="Arial" w:eastAsia="+mn-ea" w:hAnsi="Arial" w:cs="Arial"/>
                    <w:color w:val="000000"/>
                    <w:kern w:val="24"/>
                    <w:sz w:val="20"/>
                  </w:rPr>
                  <w:delText>(</w:delText>
                </w:r>
              </w:del>
            </w:ins>
            <w:ins w:id="193" w:author="Itc145 Itc145" w:date="2013-07-03T10:11:00Z">
              <w:r w:rsidR="000B5462" w:rsidRPr="0070154F">
                <w:rPr>
                  <w:rFonts w:ascii="Arial" w:eastAsia="+mn-ea" w:hAnsi="Arial" w:cs="Arial"/>
                  <w:color w:val="000000"/>
                  <w:kern w:val="24"/>
                  <w:sz w:val="20"/>
                  <w:highlight w:val="yellow"/>
                  <w:rPrChange w:id="194" w:author="Itc145 Itc145" w:date="2013-07-03T10:14:00Z">
                    <w:rPr>
                      <w:rFonts w:ascii="Arial" w:eastAsia="+mn-ea" w:hAnsi="Arial" w:cs="Arial"/>
                      <w:color w:val="000000"/>
                      <w:kern w:val="24"/>
                      <w:sz w:val="20"/>
                    </w:rPr>
                  </w:rPrChange>
                </w:rPr>
                <w:t>find another example</w:t>
              </w:r>
              <w:r w:rsidR="000B5462">
                <w:rPr>
                  <w:rFonts w:ascii="Arial" w:eastAsia="+mn-ea" w:hAnsi="Arial" w:cs="Arial"/>
                  <w:color w:val="000000"/>
                  <w:kern w:val="24"/>
                  <w:sz w:val="20"/>
                </w:rPr>
                <w:t xml:space="preserve"> </w:t>
              </w:r>
            </w:ins>
            <w:ins w:id="195" w:author="Terada Saori" w:date="2013-07-03T07:17:00Z">
              <w:del w:id="196" w:author="Itc145 Itc145" w:date="2013-07-03T10:10:00Z">
                <w:r w:rsidR="0003742B" w:rsidDel="000B5462">
                  <w:rPr>
                    <w:rFonts w:ascii="Arial" w:eastAsia="+mn-ea" w:hAnsi="Arial" w:cs="Arial"/>
                    <w:color w:val="000000"/>
                    <w:kern w:val="24"/>
                    <w:sz w:val="20"/>
                  </w:rPr>
                  <w:delText>e</w:delText>
                </w:r>
              </w:del>
            </w:ins>
            <w:ins w:id="197" w:author="Terada Saori" w:date="2013-07-03T07:16:00Z">
              <w:del w:id="198" w:author="Itc145 Itc145" w:date="2013-07-03T10:10:00Z">
                <w:r w:rsidR="0003742B" w:rsidDel="000B5462">
                  <w:rPr>
                    <w:rFonts w:ascii="Arial" w:eastAsia="+mn-ea" w:hAnsi="Arial" w:cs="Arial"/>
                    <w:color w:val="000000"/>
                    <w:kern w:val="24"/>
                    <w:sz w:val="20"/>
                  </w:rPr>
                  <w:delText xml:space="preserve">.g. </w:delText>
                </w:r>
              </w:del>
            </w:ins>
            <w:ins w:id="199" w:author="Terada Saori" w:date="2013-07-03T07:17:00Z">
              <w:del w:id="200" w:author="Itc145 Itc145" w:date="2013-07-03T10:10:00Z">
                <w:r w:rsidR="0003742B" w:rsidDel="000B5462">
                  <w:rPr>
                    <w:rFonts w:ascii="Arial" w:eastAsia="+mn-ea" w:hAnsi="Arial" w:cs="Arial"/>
                    <w:color w:val="000000"/>
                    <w:kern w:val="24"/>
                    <w:sz w:val="20"/>
                  </w:rPr>
                  <w:delText>treating</w:delText>
                </w:r>
              </w:del>
            </w:ins>
            <w:ins w:id="201" w:author="Terada Saori" w:date="2013-07-03T07:16:00Z">
              <w:del w:id="202" w:author="Itc145 Itc145" w:date="2013-07-03T10:10:00Z">
                <w:r w:rsidR="0003742B" w:rsidRPr="0003742B" w:rsidDel="000B5462">
                  <w:rPr>
                    <w:rFonts w:ascii="Arial" w:eastAsia="+mn-ea" w:hAnsi="Arial" w:cs="Arial"/>
                    <w:color w:val="000000"/>
                    <w:kern w:val="24"/>
                    <w:sz w:val="20"/>
                  </w:rPr>
                  <w:delText xml:space="preserve"> part-time employees less well than full-time employees </w:delText>
                </w:r>
              </w:del>
            </w:ins>
            <w:ins w:id="203" w:author="Terada Saori" w:date="2013-07-03T07:17:00Z">
              <w:del w:id="204" w:author="Itc145 Itc145" w:date="2013-07-03T10:10:00Z">
                <w:r w:rsidR="0003742B" w:rsidDel="000B5462">
                  <w:rPr>
                    <w:rFonts w:ascii="Arial" w:eastAsia="+mn-ea" w:hAnsi="Arial" w:cs="Arial"/>
                    <w:color w:val="000000"/>
                    <w:kern w:val="24"/>
                    <w:sz w:val="20"/>
                  </w:rPr>
                  <w:delText>g</w:delText>
                </w:r>
              </w:del>
            </w:ins>
            <w:ins w:id="205" w:author="Terada Saori" w:date="2013-07-03T07:16:00Z">
              <w:del w:id="206" w:author="Itc145 Itc145" w:date="2013-07-03T10:10:00Z">
                <w:r w:rsidR="0003742B" w:rsidRPr="0003742B" w:rsidDel="000B5462">
                  <w:rPr>
                    <w:rFonts w:ascii="Arial" w:eastAsia="+mn-ea" w:hAnsi="Arial" w:cs="Arial"/>
                    <w:color w:val="000000"/>
                    <w:kern w:val="24"/>
                    <w:sz w:val="20"/>
                  </w:rPr>
                  <w:delText>iven that considerably more women than men are part-time employees</w:delText>
                </w:r>
              </w:del>
            </w:ins>
            <w:ins w:id="207" w:author="Terada Saori" w:date="2013-07-03T07:17:00Z">
              <w:del w:id="208" w:author="Itc145 Itc145" w:date="2013-07-03T10:10:00Z">
                <w:r w:rsidR="0003742B" w:rsidDel="000B5462">
                  <w:rPr>
                    <w:rFonts w:ascii="Arial" w:eastAsia="+mn-ea" w:hAnsi="Arial" w:cs="Arial"/>
                    <w:color w:val="000000"/>
                    <w:kern w:val="24"/>
                    <w:sz w:val="20"/>
                  </w:rPr>
                  <w:delText>)</w:delText>
                </w:r>
              </w:del>
            </w:ins>
            <w:ins w:id="209" w:author="Terada Saori" w:date="2013-07-03T07:16:00Z">
              <w:r w:rsidR="0003742B" w:rsidRPr="0003742B">
                <w:rPr>
                  <w:rFonts w:ascii="Arial" w:eastAsia="+mn-ea" w:hAnsi="Arial" w:cs="Arial"/>
                  <w:color w:val="000000"/>
                  <w:kern w:val="24"/>
                  <w:sz w:val="20"/>
                </w:rPr>
                <w:t>.</w:t>
              </w:r>
            </w:ins>
            <w:del w:id="210" w:author="Terada Saori" w:date="2013-07-03T07:17:00Z">
              <w:r w:rsidRPr="004D79AB" w:rsidDel="0003742B">
                <w:rPr>
                  <w:rFonts w:ascii="Arial" w:eastAsia="+mn-ea" w:hAnsi="Arial" w:cs="Arial"/>
                  <w:color w:val="000000"/>
                  <w:kern w:val="24"/>
                  <w:sz w:val="20"/>
                </w:rPr>
                <w:delText xml:space="preserve">and </w:delText>
              </w:r>
            </w:del>
            <w:ins w:id="211" w:author="Terada Saori" w:date="2013-07-03T07:17:00Z">
              <w:r w:rsidR="0003742B">
                <w:rPr>
                  <w:rFonts w:ascii="Arial" w:eastAsia="+mn-ea" w:hAnsi="Arial" w:cs="Arial"/>
                  <w:color w:val="000000"/>
                  <w:kern w:val="24"/>
                  <w:sz w:val="20"/>
                </w:rPr>
                <w:t>Gender-based discrimination can</w:t>
              </w:r>
              <w:r w:rsidR="0003742B" w:rsidRPr="004D79AB">
                <w:rPr>
                  <w:rFonts w:ascii="Arial" w:eastAsia="+mn-ea" w:hAnsi="Arial" w:cs="Arial"/>
                  <w:color w:val="000000"/>
                  <w:kern w:val="24"/>
                  <w:sz w:val="20"/>
                </w:rPr>
                <w:t xml:space="preserve"> </w:t>
              </w:r>
            </w:ins>
            <w:r w:rsidRPr="004D79AB">
              <w:rPr>
                <w:rFonts w:ascii="Arial" w:eastAsia="+mn-ea" w:hAnsi="Arial" w:cs="Arial"/>
                <w:color w:val="000000"/>
                <w:kern w:val="24"/>
                <w:sz w:val="20"/>
              </w:rPr>
              <w:t>occur in law or in practice</w:t>
            </w:r>
            <w:ins w:id="212" w:author="Terada Saori" w:date="2013-07-03T07:17:00Z">
              <w:r w:rsidR="0003742B">
                <w:rPr>
                  <w:rFonts w:ascii="Arial" w:eastAsia="+mn-ea" w:hAnsi="Arial" w:cs="Arial"/>
                  <w:color w:val="000000"/>
                  <w:kern w:val="24"/>
                  <w:sz w:val="20"/>
                </w:rPr>
                <w:t>,</w:t>
              </w:r>
            </w:ins>
            <w:del w:id="213" w:author="Terada Saori" w:date="2013-07-03T07:17:00Z">
              <w:r w:rsidRPr="004D79AB" w:rsidDel="0003742B">
                <w:rPr>
                  <w:rFonts w:ascii="Arial" w:eastAsia="+mn-ea" w:hAnsi="Arial" w:cs="Arial"/>
                  <w:color w:val="000000"/>
                  <w:kern w:val="24"/>
                  <w:sz w:val="20"/>
                </w:rPr>
                <w:delText>.</w:delText>
              </w:r>
            </w:del>
            <w:ins w:id="214" w:author="Terada Saori" w:date="2013-06-28T12:07:00Z">
              <w:r w:rsidR="00453840" w:rsidRPr="00453840">
                <w:rPr>
                  <w:rFonts w:ascii="Arial" w:eastAsia="+mn-ea" w:hAnsi="Arial" w:cs="Arial"/>
                  <w:color w:val="000000"/>
                  <w:kern w:val="24"/>
                  <w:sz w:val="20"/>
                </w:rPr>
                <w:t xml:space="preserve"> in the political, economic, social, cultural, civil or any other field.</w:t>
              </w:r>
            </w:ins>
          </w:p>
          <w:p w:rsidR="00BB59FB" w:rsidRPr="004D79AB" w:rsidRDefault="00BB59FB" w:rsidP="004D79AB">
            <w:pPr>
              <w:pStyle w:val="NormalWeb"/>
              <w:spacing w:before="0" w:beforeAutospacing="0" w:after="0" w:afterAutospacing="0"/>
              <w:rPr>
                <w:rFonts w:ascii="Arial" w:hAnsi="Arial" w:cs="Arial"/>
                <w:sz w:val="20"/>
              </w:rPr>
            </w:pPr>
          </w:p>
          <w:p w:rsidR="00BB59FB" w:rsidRPr="00C61C0D" w:rsidRDefault="00BB59FB" w:rsidP="004D79AB">
            <w:pPr>
              <w:pStyle w:val="NormalWeb"/>
              <w:spacing w:before="0" w:beforeAutospacing="0" w:after="0" w:afterAutospacing="0"/>
              <w:rPr>
                <w:rFonts w:ascii="Arial" w:eastAsia="+mn-ea" w:hAnsi="Arial" w:cs="Arial"/>
                <w:b/>
                <w:bCs/>
                <w:color w:val="000000"/>
                <w:kern w:val="24"/>
                <w:sz w:val="20"/>
              </w:rPr>
            </w:pPr>
            <w:r w:rsidRPr="00C61C0D">
              <w:rPr>
                <w:rFonts w:ascii="Arial" w:eastAsia="+mn-ea" w:hAnsi="Arial" w:cs="Arial"/>
                <w:b/>
                <w:bCs/>
                <w:color w:val="000000"/>
                <w:kern w:val="24"/>
                <w:sz w:val="20"/>
              </w:rPr>
              <w:t>Gender integration</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Gender integration (or mainstreaming) is the process of assessing the implications for women and men of any planned action, including legislation, policies or programmes, in all areas of life and at all levels.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It is a strategy for making men's as well as women's concerns and experiences an integral dimension of the design, implementation, monitoring and evaluation of policies and programmes in all political, economic and societal spheres, so that women and men benefit equally and inequality is not perpetuated.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ins w:id="215" w:author="Itc145 Itc145" w:date="2013-07-03T10:15:00Z"/>
                <w:rFonts w:ascii="Arial" w:eastAsia="+mn-ea" w:hAnsi="Arial" w:cs="Arial"/>
                <w:color w:val="000000"/>
                <w:kern w:val="24"/>
                <w:sz w:val="20"/>
              </w:rPr>
            </w:pPr>
            <w:r w:rsidRPr="004D79AB">
              <w:rPr>
                <w:rFonts w:ascii="Arial" w:eastAsia="+mn-ea" w:hAnsi="Arial" w:cs="Arial"/>
                <w:color w:val="000000"/>
                <w:kern w:val="24"/>
                <w:sz w:val="20"/>
              </w:rPr>
              <w:t>The ultimate goal of gender integration is to achieve gender equality</w:t>
            </w:r>
            <w:ins w:id="216" w:author="Itc145 Itc145" w:date="2013-07-03T10:15:00Z">
              <w:r w:rsidR="0070154F">
                <w:rPr>
                  <w:rFonts w:ascii="Arial" w:eastAsia="+mn-ea" w:hAnsi="Arial" w:cs="Arial"/>
                  <w:color w:val="000000"/>
                  <w:kern w:val="24"/>
                  <w:sz w:val="20"/>
                </w:rPr>
                <w:t>.</w:t>
              </w:r>
            </w:ins>
          </w:p>
          <w:p w:rsidR="0070154F" w:rsidRDefault="0070154F" w:rsidP="004D79AB">
            <w:pPr>
              <w:pStyle w:val="NormalWeb"/>
              <w:spacing w:before="0" w:beforeAutospacing="0" w:after="0" w:afterAutospacing="0"/>
              <w:rPr>
                <w:ins w:id="217" w:author="Itc145 Itc145" w:date="2013-07-03T10:15:00Z"/>
                <w:rFonts w:ascii="Arial" w:eastAsia="+mn-ea" w:hAnsi="Arial" w:cs="Arial"/>
                <w:color w:val="000000"/>
                <w:kern w:val="24"/>
                <w:sz w:val="20"/>
              </w:rPr>
            </w:pPr>
          </w:p>
          <w:p w:rsidR="0070154F" w:rsidRDefault="0070154F" w:rsidP="0070154F">
            <w:pPr>
              <w:pStyle w:val="NormalWeb"/>
              <w:spacing w:before="0" w:beforeAutospacing="0" w:after="0" w:afterAutospacing="0"/>
              <w:rPr>
                <w:ins w:id="218" w:author="Itc145 Itc145" w:date="2013-07-03T10:53:00Z"/>
                <w:rFonts w:ascii="Arial" w:eastAsia="+mn-ea" w:hAnsi="Arial" w:cs="Arial"/>
                <w:color w:val="000000"/>
                <w:kern w:val="24"/>
                <w:sz w:val="20"/>
              </w:rPr>
            </w:pPr>
            <w:ins w:id="219" w:author="Itc145 Itc145" w:date="2013-07-03T10:15:00Z">
              <w:r w:rsidRPr="004D79AB">
                <w:rPr>
                  <w:rFonts w:ascii="Arial" w:eastAsia="+mn-ea" w:hAnsi="Arial" w:cs="Arial"/>
                  <w:color w:val="000000"/>
                  <w:kern w:val="24"/>
                  <w:sz w:val="20"/>
                </w:rPr>
                <w:t xml:space="preserve">Gender integration does not in theory mean an emphasis on women's experiences. However, in practice gender integration often results in a specific focus on women, because they are often adversely affected by existing gender inequalities. </w:t>
              </w:r>
            </w:ins>
          </w:p>
          <w:p w:rsidR="000418C4" w:rsidRDefault="000418C4" w:rsidP="0070154F">
            <w:pPr>
              <w:pStyle w:val="NormalWeb"/>
              <w:spacing w:before="0" w:beforeAutospacing="0" w:after="0" w:afterAutospacing="0"/>
              <w:rPr>
                <w:ins w:id="220" w:author="Itc145 Itc145" w:date="2013-07-03T10:53:00Z"/>
                <w:rFonts w:ascii="Arial" w:eastAsia="+mn-ea" w:hAnsi="Arial" w:cs="Arial"/>
                <w:color w:val="000000"/>
                <w:kern w:val="24"/>
                <w:sz w:val="20"/>
              </w:rPr>
            </w:pPr>
          </w:p>
          <w:p w:rsidR="000418C4" w:rsidRDefault="000418C4" w:rsidP="0070154F">
            <w:pPr>
              <w:pStyle w:val="NormalWeb"/>
              <w:spacing w:before="0" w:beforeAutospacing="0" w:after="0" w:afterAutospacing="0"/>
              <w:rPr>
                <w:ins w:id="221" w:author="Itc145 Itc145" w:date="2013-07-03T10:15:00Z"/>
                <w:rFonts w:ascii="Arial" w:eastAsia="+mn-ea" w:hAnsi="Arial" w:cs="Arial"/>
                <w:color w:val="000000"/>
                <w:kern w:val="24"/>
                <w:sz w:val="20"/>
              </w:rPr>
            </w:pPr>
          </w:p>
          <w:p w:rsidR="0070154F" w:rsidRDefault="0070154F" w:rsidP="004D79AB">
            <w:pPr>
              <w:pStyle w:val="NormalWeb"/>
              <w:spacing w:before="0" w:beforeAutospacing="0" w:after="0" w:afterAutospacing="0"/>
              <w:rPr>
                <w:rFonts w:ascii="Arial" w:eastAsia="+mn-ea" w:hAnsi="Arial" w:cs="Arial"/>
                <w:color w:val="000000"/>
                <w:kern w:val="24"/>
                <w:sz w:val="20"/>
              </w:rPr>
            </w:pPr>
          </w:p>
          <w:p w:rsidR="00BB59FB" w:rsidRPr="004D79AB" w:rsidDel="000418C4" w:rsidRDefault="00BB59FB" w:rsidP="004D79AB">
            <w:pPr>
              <w:pStyle w:val="NormalWeb"/>
              <w:spacing w:before="0" w:beforeAutospacing="0" w:after="0" w:afterAutospacing="0"/>
              <w:rPr>
                <w:del w:id="222" w:author="Itc145 Itc145" w:date="2013-07-03T10:53:00Z"/>
                <w:rFonts w:ascii="Arial" w:hAnsi="Arial" w:cs="Arial"/>
                <w:sz w:val="20"/>
              </w:rPr>
            </w:pPr>
          </w:p>
          <w:p w:rsidR="00BB59FB" w:rsidDel="000418C4" w:rsidRDefault="00BB59FB" w:rsidP="004D79AB">
            <w:pPr>
              <w:pStyle w:val="NormalWeb"/>
              <w:spacing w:before="0" w:beforeAutospacing="0" w:after="0" w:afterAutospacing="0"/>
              <w:rPr>
                <w:del w:id="223" w:author="Itc145 Itc145" w:date="2013-07-03T10:35:00Z"/>
                <w:rFonts w:ascii="Arial" w:hAnsi="Arial" w:cs="Arial"/>
                <w:sz w:val="20"/>
              </w:rPr>
            </w:pPr>
            <w:del w:id="224" w:author="Itc145 Itc145" w:date="2013-07-03T10:35:00Z">
              <w:r w:rsidRPr="00C61C0D" w:rsidDel="003F6966">
                <w:rPr>
                  <w:rFonts w:ascii="Arial" w:eastAsia="+mn-ea" w:hAnsi="Arial" w:cs="Arial"/>
                  <w:b/>
                  <w:bCs/>
                  <w:color w:val="000000"/>
                  <w:kern w:val="24"/>
                  <w:sz w:val="20"/>
                </w:rPr>
                <w:delText>Summary</w:delText>
              </w:r>
            </w:del>
            <w:ins w:id="225" w:author="Itc145 Itc145" w:date="2013-07-03T10:53:00Z">
              <w:r w:rsidR="000418C4">
                <w:rPr>
                  <w:rFonts w:ascii="Arial" w:hAnsi="Arial" w:cs="Arial"/>
                  <w:sz w:val="20"/>
                </w:rPr>
                <w:t>Summary</w:t>
              </w:r>
            </w:ins>
          </w:p>
          <w:p w:rsidR="000418C4" w:rsidRPr="00C61C0D" w:rsidRDefault="000418C4" w:rsidP="00D7529B">
            <w:pPr>
              <w:pStyle w:val="NormalWeb"/>
              <w:spacing w:before="0" w:beforeAutospacing="0" w:after="0" w:afterAutospacing="0"/>
              <w:rPr>
                <w:ins w:id="226" w:author="Itc145 Itc145" w:date="2013-07-03T10:53:00Z"/>
                <w:rFonts w:ascii="Arial" w:eastAsia="+mn-ea" w:hAnsi="Arial" w:cs="Arial"/>
                <w:b/>
                <w:bCs/>
                <w:color w:val="000000"/>
                <w:kern w:val="24"/>
                <w:sz w:val="20"/>
              </w:rPr>
            </w:pPr>
            <w:ins w:id="227" w:author="Itc145 Itc145" w:date="2013-07-03T10:53:00Z">
              <w:r>
                <w:rPr>
                  <w:rFonts w:ascii="Arial" w:hAnsi="Arial" w:cs="Arial"/>
                  <w:sz w:val="20"/>
                </w:rPr>
                <w:t xml:space="preserve">OHCHR adopts a </w:t>
              </w:r>
            </w:ins>
            <w:ins w:id="228" w:author="Itc145 Itc145" w:date="2013-07-03T10:54:00Z">
              <w:r>
                <w:rPr>
                  <w:rFonts w:ascii="Arial" w:hAnsi="Arial" w:cs="Arial"/>
                  <w:sz w:val="20"/>
                </w:rPr>
                <w:t>“rights-based approach”</w:t>
              </w:r>
              <w:r w:rsidR="00D7529B">
                <w:rPr>
                  <w:rFonts w:ascii="Arial" w:hAnsi="Arial" w:cs="Arial"/>
                  <w:sz w:val="20"/>
                </w:rPr>
                <w:t xml:space="preserve"> to gender integration. This </w:t>
              </w:r>
            </w:ins>
            <w:ins w:id="229" w:author="Itc145 Itc145" w:date="2013-07-03T10:55:00Z">
              <w:r w:rsidR="00D7529B">
                <w:rPr>
                  <w:rFonts w:ascii="Arial" w:hAnsi="Arial" w:cs="Arial"/>
                  <w:sz w:val="20"/>
                </w:rPr>
                <w:t xml:space="preserve">implies taking action to ensure that every human right applies </w:t>
              </w:r>
            </w:ins>
            <w:ins w:id="230" w:author="Itc145 Itc145" w:date="2013-07-03T10:56:00Z">
              <w:r w:rsidR="00D7529B">
                <w:rPr>
                  <w:rFonts w:ascii="Arial" w:hAnsi="Arial" w:cs="Arial"/>
                  <w:sz w:val="20"/>
                </w:rPr>
                <w:t xml:space="preserve">equally </w:t>
              </w:r>
            </w:ins>
            <w:ins w:id="231" w:author="Itc145 Itc145" w:date="2013-07-03T10:55:00Z">
              <w:r w:rsidR="00D7529B">
                <w:rPr>
                  <w:rFonts w:ascii="Arial" w:hAnsi="Arial" w:cs="Arial"/>
                  <w:sz w:val="20"/>
                </w:rPr>
                <w:t xml:space="preserve">to women and men. </w:t>
              </w:r>
            </w:ins>
          </w:p>
          <w:p w:rsidR="00BB59FB" w:rsidRPr="004D79AB" w:rsidRDefault="00BB59FB" w:rsidP="004D79AB">
            <w:pPr>
              <w:pStyle w:val="NormalWeb"/>
              <w:spacing w:before="0" w:beforeAutospacing="0" w:after="0" w:afterAutospacing="0"/>
              <w:rPr>
                <w:rFonts w:ascii="Arial" w:hAnsi="Arial" w:cs="Arial"/>
                <w:sz w:val="20"/>
              </w:rPr>
            </w:pPr>
          </w:p>
          <w:p w:rsidR="00BB59FB" w:rsidDel="0070154F" w:rsidRDefault="00BB59FB" w:rsidP="004D79AB">
            <w:pPr>
              <w:pStyle w:val="NormalWeb"/>
              <w:spacing w:before="0" w:beforeAutospacing="0" w:after="0" w:afterAutospacing="0"/>
              <w:rPr>
                <w:del w:id="232" w:author="Itc145 Itc145" w:date="2013-07-03T10:15:00Z"/>
                <w:rFonts w:ascii="Arial" w:eastAsia="+mn-ea" w:hAnsi="Arial" w:cs="Arial"/>
                <w:color w:val="000000"/>
                <w:kern w:val="24"/>
                <w:sz w:val="20"/>
              </w:rPr>
            </w:pPr>
            <w:del w:id="233" w:author="Itc145 Itc145" w:date="2013-07-03T10:15:00Z">
              <w:r w:rsidRPr="004D79AB" w:rsidDel="0070154F">
                <w:rPr>
                  <w:rFonts w:ascii="Arial" w:eastAsia="+mn-ea" w:hAnsi="Arial" w:cs="Arial"/>
                  <w:color w:val="000000"/>
                  <w:kern w:val="24"/>
                  <w:sz w:val="20"/>
                </w:rPr>
                <w:delText xml:space="preserve">Gender integration does not in theory mean an emphasis on women's experiences. However, in practice gender integration often results in a specific focus on women, because they are often adversely affected by existing gender inequalities. </w:delText>
              </w:r>
            </w:del>
          </w:p>
          <w:p w:rsidR="00BB59FB" w:rsidRPr="004D79AB" w:rsidRDefault="00BB59FB" w:rsidP="004D79AB">
            <w:pPr>
              <w:pStyle w:val="NormalWeb"/>
              <w:spacing w:before="0" w:beforeAutospacing="0" w:after="0" w:afterAutospacing="0"/>
              <w:rPr>
                <w:rFonts w:ascii="Arial" w:hAnsi="Arial" w:cs="Arial"/>
                <w:sz w:val="20"/>
              </w:rPr>
            </w:pPr>
          </w:p>
          <w:p w:rsidR="00BB59FB" w:rsidRPr="004D79AB" w:rsidDel="003F6966" w:rsidRDefault="00BB59FB" w:rsidP="004D79AB">
            <w:pPr>
              <w:pStyle w:val="NormalWeb"/>
              <w:spacing w:before="0" w:beforeAutospacing="0" w:after="0" w:afterAutospacing="0"/>
              <w:rPr>
                <w:del w:id="234" w:author="Itc145 Itc145" w:date="2013-07-03T10:35:00Z"/>
                <w:rFonts w:ascii="Arial" w:hAnsi="Arial" w:cs="Arial"/>
                <w:sz w:val="20"/>
              </w:rPr>
            </w:pPr>
            <w:del w:id="235" w:author="Itc145 Itc145" w:date="2013-07-03T10:35:00Z">
              <w:r w:rsidRPr="004D79AB" w:rsidDel="003F6966">
                <w:rPr>
                  <w:rFonts w:ascii="Arial" w:eastAsia="+mn-ea" w:hAnsi="Arial" w:cs="Arial"/>
                  <w:color w:val="000000"/>
                  <w:kern w:val="24"/>
                  <w:sz w:val="20"/>
                </w:rPr>
                <w:delText xml:space="preserve">To illustrate why it is important to integrate a gender perspective in our work, let's consider a case study on the gender impact of the tsunami in Southeast Asia. </w:delText>
              </w:r>
            </w:del>
          </w:p>
          <w:p w:rsidR="00BB59FB" w:rsidRPr="004D79AB" w:rsidRDefault="00BB59FB">
            <w:pPr>
              <w:pStyle w:val="NormalWeb"/>
              <w:spacing w:before="0" w:beforeAutospacing="0" w:after="0" w:afterAutospacing="0"/>
              <w:rPr>
                <w:rFonts w:ascii="Arial" w:hAnsi="Arial" w:cs="Arial"/>
                <w:sz w:val="20"/>
              </w:rPr>
              <w:pPrChange w:id="236" w:author="Itc145 Itc145" w:date="2013-07-03T10:35:00Z">
                <w:pPr>
                  <w:spacing w:after="200" w:line="276" w:lineRule="auto"/>
                </w:pPr>
              </w:pPrChange>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10 </w:t>
            </w:r>
          </w:p>
          <w:p w:rsidR="00BB59FB" w:rsidRPr="004D79AB" w:rsidRDefault="00BB59FB" w:rsidP="00D7529B">
            <w:pPr>
              <w:rPr>
                <w:rFonts w:ascii="Arial" w:hAnsi="Arial" w:cs="Arial"/>
                <w:b/>
                <w:sz w:val="24"/>
              </w:rPr>
            </w:pPr>
            <w:del w:id="237" w:author="Itc145 Itc145" w:date="2013-07-03T10:41:00Z">
              <w:r w:rsidRPr="004D79AB" w:rsidDel="003F6966">
                <w:rPr>
                  <w:rFonts w:ascii="Arial" w:hAnsi="Arial" w:cs="Arial"/>
                  <w:b/>
                  <w:sz w:val="24"/>
                </w:rPr>
                <w:delText xml:space="preserve">Gender </w:delText>
              </w:r>
            </w:del>
            <w:del w:id="238" w:author="Itc145 Itc145" w:date="2013-07-03T10:39:00Z">
              <w:r w:rsidRPr="004D79AB" w:rsidDel="003F6966">
                <w:rPr>
                  <w:rFonts w:ascii="Arial" w:hAnsi="Arial" w:cs="Arial"/>
                  <w:b/>
                  <w:sz w:val="24"/>
                </w:rPr>
                <w:delText>Discrimination</w:delText>
              </w:r>
            </w:del>
            <w:del w:id="239" w:author="Itc145 Itc145" w:date="2013-07-03T10:36:00Z">
              <w:r w:rsidRPr="004D79AB" w:rsidDel="003F6966">
                <w:rPr>
                  <w:rFonts w:ascii="Arial" w:hAnsi="Arial" w:cs="Arial"/>
                  <w:b/>
                  <w:sz w:val="24"/>
                </w:rPr>
                <w:delText xml:space="preserve"> in </w:delText>
              </w:r>
            </w:del>
            <w:del w:id="240" w:author="Itc145 Itc145" w:date="2013-07-03T10:39:00Z">
              <w:r w:rsidRPr="004D79AB" w:rsidDel="003F6966">
                <w:rPr>
                  <w:rFonts w:ascii="Arial" w:hAnsi="Arial" w:cs="Arial"/>
                  <w:b/>
                  <w:sz w:val="24"/>
                </w:rPr>
                <w:delText>Natural Disaster</w:delText>
              </w:r>
            </w:del>
            <w:ins w:id="241" w:author="Terada Saori" w:date="2013-07-03T07:20:00Z">
              <w:del w:id="242" w:author="Itc145 Itc145" w:date="2013-07-03T10:39:00Z">
                <w:r w:rsidR="0003742B" w:rsidDel="003F6966">
                  <w:rPr>
                    <w:rFonts w:ascii="Arial" w:hAnsi="Arial" w:cs="Arial"/>
                    <w:b/>
                    <w:sz w:val="24"/>
                  </w:rPr>
                  <w:delText>costs lives</w:delText>
                </w:r>
              </w:del>
            </w:ins>
            <w:ins w:id="243" w:author="Itc145 Itc145" w:date="2013-07-03T10:56:00Z">
              <w:r w:rsidR="00D7529B">
                <w:rPr>
                  <w:rFonts w:ascii="Arial" w:hAnsi="Arial" w:cs="Arial"/>
                  <w:b/>
                  <w:sz w:val="24"/>
                </w:rPr>
                <w:t>How s</w:t>
              </w:r>
            </w:ins>
            <w:ins w:id="244" w:author="Itc145 Itc145" w:date="2013-07-03T10:41:00Z">
              <w:r w:rsidR="003F6966">
                <w:rPr>
                  <w:rFonts w:ascii="Arial" w:hAnsi="Arial" w:cs="Arial"/>
                  <w:b/>
                  <w:sz w:val="24"/>
                </w:rPr>
                <w:t>ex and gender play a part in human rights</w:t>
              </w:r>
            </w:ins>
          </w:p>
          <w:p w:rsidR="00BB59FB" w:rsidRPr="004D79AB" w:rsidRDefault="00BB59FB">
            <w:pPr>
              <w:rPr>
                <w:rFonts w:ascii="Arial" w:hAnsi="Arial" w:cs="Arial"/>
                <w:sz w:val="20"/>
              </w:rPr>
            </w:pPr>
          </w:p>
        </w:tc>
        <w:tc>
          <w:tcPr>
            <w:tcW w:w="9316" w:type="dxa"/>
          </w:tcPr>
          <w:p w:rsidR="003F6966" w:rsidRPr="004D79AB" w:rsidRDefault="003F6966" w:rsidP="003F6966">
            <w:pPr>
              <w:pStyle w:val="NormalWeb"/>
              <w:spacing w:before="0" w:beforeAutospacing="0" w:after="0" w:afterAutospacing="0"/>
              <w:rPr>
                <w:ins w:id="245" w:author="Itc145 Itc145" w:date="2013-07-03T10:35:00Z"/>
                <w:rFonts w:ascii="Arial" w:hAnsi="Arial" w:cs="Arial"/>
                <w:sz w:val="20"/>
              </w:rPr>
            </w:pPr>
            <w:ins w:id="246" w:author="Itc145 Itc145" w:date="2013-07-03T10:35:00Z">
              <w:r w:rsidRPr="004D79AB">
                <w:rPr>
                  <w:rFonts w:ascii="Arial" w:eastAsia="+mn-ea" w:hAnsi="Arial" w:cs="Arial"/>
                  <w:color w:val="000000"/>
                  <w:kern w:val="24"/>
                  <w:sz w:val="20"/>
                </w:rPr>
                <w:t xml:space="preserve">To illustrate why it is important to integrate a gender perspective in our work, let's consider a case study on the gender impact of the tsunami in Southeast Asia. </w:t>
              </w:r>
            </w:ins>
          </w:p>
          <w:p w:rsidR="00BB59FB" w:rsidRDefault="00BB59FB" w:rsidP="004D79AB">
            <w:pPr>
              <w:pStyle w:val="Heading3"/>
              <w:outlineLvl w:val="2"/>
              <w:rPr>
                <w:rFonts w:eastAsia="+mn-ea"/>
                <w:kern w:val="24"/>
              </w:rPr>
            </w:pPr>
          </w:p>
          <w:p w:rsidR="00BB59FB" w:rsidRPr="004D1EF3" w:rsidRDefault="00BB59FB" w:rsidP="003F6966">
            <w:pPr>
              <w:pStyle w:val="NormalWeb"/>
              <w:spacing w:before="0" w:beforeAutospacing="0" w:after="0" w:afterAutospacing="0"/>
              <w:rPr>
                <w:rFonts w:ascii="Arial" w:eastAsia="+mn-ea" w:hAnsi="Arial" w:cs="Arial"/>
                <w:b/>
                <w:bCs/>
                <w:color w:val="000000"/>
                <w:kern w:val="24"/>
                <w:sz w:val="20"/>
              </w:rPr>
            </w:pPr>
            <w:r w:rsidRPr="004D1EF3">
              <w:rPr>
                <w:rFonts w:ascii="Arial" w:eastAsia="+mn-ea" w:hAnsi="Arial" w:cs="Arial"/>
                <w:b/>
                <w:bCs/>
                <w:color w:val="000000"/>
                <w:kern w:val="24"/>
                <w:sz w:val="20"/>
              </w:rPr>
              <w:t xml:space="preserve">Gender Discrimination </w:t>
            </w:r>
            <w:del w:id="247" w:author="Terada Saori" w:date="2013-07-03T07:20:00Z">
              <w:r w:rsidRPr="004D1EF3" w:rsidDel="0003742B">
                <w:rPr>
                  <w:rFonts w:ascii="Arial" w:eastAsia="+mn-ea" w:hAnsi="Arial" w:cs="Arial"/>
                  <w:b/>
                  <w:bCs/>
                  <w:color w:val="000000"/>
                  <w:kern w:val="24"/>
                  <w:sz w:val="20"/>
                </w:rPr>
                <w:delText xml:space="preserve">in Natural </w:delText>
              </w:r>
            </w:del>
            <w:del w:id="248" w:author="Itc145 Itc145" w:date="2013-07-03T10:38:00Z">
              <w:r w:rsidRPr="004D1EF3" w:rsidDel="003F6966">
                <w:rPr>
                  <w:rFonts w:ascii="Arial" w:eastAsia="+mn-ea" w:hAnsi="Arial" w:cs="Arial"/>
                  <w:b/>
                  <w:bCs/>
                  <w:color w:val="000000"/>
                  <w:kern w:val="24"/>
                  <w:sz w:val="20"/>
                </w:rPr>
                <w:delText>Disaster</w:delText>
              </w:r>
            </w:del>
            <w:ins w:id="249" w:author="Terada Saori" w:date="2013-07-03T07:20:00Z">
              <w:del w:id="250" w:author="Itc145 Itc145" w:date="2013-07-03T10:38:00Z">
                <w:r w:rsidR="0003742B" w:rsidDel="003F6966">
                  <w:rPr>
                    <w:rFonts w:ascii="Arial" w:eastAsia="+mn-ea" w:hAnsi="Arial" w:cs="Arial"/>
                    <w:b/>
                    <w:bCs/>
                    <w:color w:val="000000"/>
                    <w:kern w:val="24"/>
                    <w:sz w:val="20"/>
                  </w:rPr>
                  <w:delText>costs lives</w:delText>
                </w:r>
              </w:del>
            </w:ins>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C32F62">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On </w:t>
            </w:r>
            <w:ins w:id="251" w:author="Terada Saori" w:date="2013-07-03T07:20:00Z">
              <w:r w:rsidR="0003742B">
                <w:rPr>
                  <w:rFonts w:ascii="Arial" w:eastAsia="+mn-ea" w:hAnsi="Arial" w:cs="Arial"/>
                  <w:color w:val="000000"/>
                  <w:kern w:val="24"/>
                  <w:sz w:val="20"/>
                </w:rPr>
                <w:t xml:space="preserve">26 </w:t>
              </w:r>
            </w:ins>
            <w:r w:rsidRPr="004D79AB">
              <w:rPr>
                <w:rFonts w:ascii="Arial" w:eastAsia="+mn-ea" w:hAnsi="Arial" w:cs="Arial"/>
                <w:color w:val="000000"/>
                <w:kern w:val="24"/>
                <w:sz w:val="20"/>
              </w:rPr>
              <w:t>December</w:t>
            </w:r>
            <w:del w:id="252" w:author="Terada Saori" w:date="2013-07-03T07:20:00Z">
              <w:r w:rsidRPr="004D79AB" w:rsidDel="0003742B">
                <w:rPr>
                  <w:rFonts w:ascii="Arial" w:eastAsia="+mn-ea" w:hAnsi="Arial" w:cs="Arial"/>
                  <w:color w:val="000000"/>
                  <w:kern w:val="24"/>
                  <w:sz w:val="20"/>
                </w:rPr>
                <w:delText xml:space="preserve"> 26,</w:delText>
              </w:r>
            </w:del>
            <w:r w:rsidRPr="004D79AB">
              <w:rPr>
                <w:rFonts w:ascii="Arial" w:eastAsia="+mn-ea" w:hAnsi="Arial" w:cs="Arial"/>
                <w:color w:val="000000"/>
                <w:kern w:val="24"/>
                <w:sz w:val="20"/>
              </w:rPr>
              <w:t xml:space="preserve"> 2004, a tsunami shook the coasts of several Asian countries, killing more than 220,000 people and displacing over 1.6 million. </w:t>
            </w:r>
          </w:p>
          <w:p w:rsidR="00BB59FB" w:rsidRPr="00C32F62" w:rsidRDefault="00BB59FB" w:rsidP="00C32F62">
            <w:pPr>
              <w:pStyle w:val="NormalWeb"/>
              <w:spacing w:before="0" w:beforeAutospacing="0" w:after="0" w:afterAutospacing="0"/>
              <w:rPr>
                <w:rFonts w:ascii="Arial" w:eastAsia="+mn-ea" w:hAnsi="Arial" w:cs="Arial"/>
                <w:color w:val="000000"/>
                <w:kern w:val="24"/>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Oxfam international study (2005) on the consequences of tsunami in Aceh </w:t>
            </w:r>
            <w:r w:rsidR="00286CF0">
              <w:rPr>
                <w:rFonts w:ascii="Arial" w:eastAsia="+mn-ea" w:hAnsi="Arial" w:cs="Arial"/>
                <w:color w:val="000000"/>
                <w:kern w:val="24"/>
                <w:sz w:val="20"/>
              </w:rPr>
              <w:t xml:space="preserve">suggests that </w:t>
            </w:r>
            <w:r w:rsidRPr="004D79AB">
              <w:rPr>
                <w:rFonts w:ascii="Arial" w:eastAsia="+mn-ea" w:hAnsi="Arial" w:cs="Arial"/>
                <w:color w:val="000000"/>
                <w:kern w:val="24"/>
                <w:sz w:val="20"/>
              </w:rPr>
              <w:t>the tragedy disproportionately affected women.</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Up to four women were killed for every man.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Biological differences </w:t>
            </w:r>
            <w:ins w:id="253" w:author="Terada Saori" w:date="2013-07-03T07:20:00Z">
              <w:r w:rsidR="0003742B">
                <w:rPr>
                  <w:rFonts w:ascii="Arial" w:eastAsia="+mn-ea" w:hAnsi="Arial" w:cs="Arial"/>
                  <w:color w:val="000000"/>
                  <w:kern w:val="24"/>
                  <w:sz w:val="20"/>
                </w:rPr>
                <w:t xml:space="preserve">(or sex) </w:t>
              </w:r>
            </w:ins>
            <w:r w:rsidRPr="004D79AB">
              <w:rPr>
                <w:rFonts w:ascii="Arial" w:eastAsia="+mn-ea" w:hAnsi="Arial" w:cs="Arial"/>
                <w:color w:val="000000"/>
                <w:kern w:val="24"/>
                <w:sz w:val="20"/>
              </w:rPr>
              <w:t>played a part here. Men are generally physically stronger than women</w:t>
            </w:r>
            <w:ins w:id="254" w:author="Terada Saori" w:date="2013-07-03T07:21:00Z">
              <w:r w:rsidR="0003742B">
                <w:rPr>
                  <w:rFonts w:ascii="Arial" w:eastAsia="+mn-ea" w:hAnsi="Arial" w:cs="Arial"/>
                  <w:color w:val="000000"/>
                  <w:kern w:val="24"/>
                  <w:sz w:val="20"/>
                </w:rPr>
                <w:t>.</w:t>
              </w:r>
            </w:ins>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But</w:t>
            </w:r>
            <w:ins w:id="255" w:author="Terada Saori" w:date="2013-07-03T07:21:00Z">
              <w:r w:rsidR="0003742B">
                <w:rPr>
                  <w:rFonts w:ascii="Arial" w:eastAsia="+mn-ea" w:hAnsi="Arial" w:cs="Arial"/>
                  <w:color w:val="000000"/>
                  <w:kern w:val="24"/>
                  <w:sz w:val="20"/>
                </w:rPr>
                <w:t xml:space="preserve"> above all,</w:t>
              </w:r>
            </w:ins>
            <w:r w:rsidRPr="004D79AB">
              <w:rPr>
                <w:rFonts w:ascii="Arial" w:eastAsia="+mn-ea" w:hAnsi="Arial" w:cs="Arial"/>
                <w:color w:val="000000"/>
                <w:kern w:val="24"/>
                <w:sz w:val="20"/>
              </w:rPr>
              <w:t xml:space="preserve"> socially constructed differences </w:t>
            </w:r>
            <w:ins w:id="256" w:author="Terada Saori" w:date="2013-07-03T07:21:00Z">
              <w:r w:rsidR="0003742B">
                <w:rPr>
                  <w:rFonts w:ascii="Arial" w:eastAsia="+mn-ea" w:hAnsi="Arial" w:cs="Arial"/>
                  <w:color w:val="000000"/>
                  <w:kern w:val="24"/>
                  <w:sz w:val="20"/>
                </w:rPr>
                <w:t>(or gender) that</w:t>
              </w:r>
            </w:ins>
            <w:del w:id="257" w:author="Terada Saori" w:date="2013-07-03T07:21:00Z">
              <w:r w:rsidRPr="004D79AB" w:rsidDel="0003742B">
                <w:rPr>
                  <w:rFonts w:ascii="Arial" w:eastAsia="+mn-ea" w:hAnsi="Arial" w:cs="Arial"/>
                  <w:color w:val="000000"/>
                  <w:kern w:val="24"/>
                  <w:sz w:val="20"/>
                </w:rPr>
                <w:delText>also</w:delText>
              </w:r>
            </w:del>
            <w:r w:rsidRPr="004D79AB">
              <w:rPr>
                <w:rFonts w:ascii="Arial" w:eastAsia="+mn-ea" w:hAnsi="Arial" w:cs="Arial"/>
                <w:color w:val="000000"/>
                <w:kern w:val="24"/>
                <w:sz w:val="20"/>
              </w:rPr>
              <w:t xml:space="preserve"> played </w:t>
            </w:r>
            <w:ins w:id="258" w:author="Terada Saori" w:date="2013-07-03T07:21:00Z">
              <w:r w:rsidR="0003742B">
                <w:rPr>
                  <w:rFonts w:ascii="Arial" w:eastAsia="+mn-ea" w:hAnsi="Arial" w:cs="Arial"/>
                  <w:color w:val="000000"/>
                  <w:kern w:val="24"/>
                  <w:sz w:val="20"/>
                </w:rPr>
                <w:t xml:space="preserve">the most critical </w:t>
              </w:r>
            </w:ins>
            <w:del w:id="259" w:author="Terada Saori" w:date="2013-07-03T07:21:00Z">
              <w:r w:rsidRPr="004D79AB" w:rsidDel="0003742B">
                <w:rPr>
                  <w:rFonts w:ascii="Arial" w:eastAsia="+mn-ea" w:hAnsi="Arial" w:cs="Arial"/>
                  <w:color w:val="000000"/>
                  <w:kern w:val="24"/>
                  <w:sz w:val="20"/>
                </w:rPr>
                <w:delText xml:space="preserve">a </w:delText>
              </w:r>
            </w:del>
            <w:r w:rsidRPr="004D79AB">
              <w:rPr>
                <w:rFonts w:ascii="Arial" w:eastAsia="+mn-ea" w:hAnsi="Arial" w:cs="Arial"/>
                <w:color w:val="000000"/>
                <w:kern w:val="24"/>
                <w:sz w:val="20"/>
              </w:rPr>
              <w:t xml:space="preserve">role. </w:t>
            </w:r>
            <w:ins w:id="260" w:author="Terada Saori" w:date="2013-07-03T07:23:00Z">
              <w:r w:rsidR="00413CAB" w:rsidRPr="004D79AB">
                <w:rPr>
                  <w:rFonts w:ascii="Arial" w:eastAsia="+mn-ea" w:hAnsi="Arial" w:cs="Arial"/>
                  <w:color w:val="000000"/>
                  <w:kern w:val="24"/>
                  <w:sz w:val="20"/>
                </w:rPr>
                <w:t>In Aceh, the wave struck on a Sunday morning when the women were at home</w:t>
              </w:r>
              <w:r w:rsidR="00413CAB">
                <w:rPr>
                  <w:rFonts w:ascii="Arial" w:eastAsia="+mn-ea" w:hAnsi="Arial" w:cs="Arial"/>
                  <w:color w:val="000000"/>
                  <w:kern w:val="24"/>
                  <w:sz w:val="20"/>
                </w:rPr>
                <w:t>,</w:t>
              </w:r>
              <w:r w:rsidR="00413CAB" w:rsidRPr="004D79AB">
                <w:rPr>
                  <w:rFonts w:ascii="Arial" w:eastAsia="+mn-ea" w:hAnsi="Arial" w:cs="Arial"/>
                  <w:color w:val="000000"/>
                  <w:kern w:val="24"/>
                  <w:sz w:val="20"/>
                </w:rPr>
                <w:t xml:space="preserve"> look</w:t>
              </w:r>
              <w:r w:rsidR="00413CAB">
                <w:rPr>
                  <w:rFonts w:ascii="Arial" w:eastAsia="+mn-ea" w:hAnsi="Arial" w:cs="Arial"/>
                  <w:color w:val="000000"/>
                  <w:kern w:val="24"/>
                  <w:sz w:val="20"/>
                </w:rPr>
                <w:t>ing after</w:t>
              </w:r>
              <w:r w:rsidR="00413CAB" w:rsidRPr="004D79AB">
                <w:rPr>
                  <w:rFonts w:ascii="Arial" w:eastAsia="+mn-ea" w:hAnsi="Arial" w:cs="Arial"/>
                  <w:color w:val="000000"/>
                  <w:kern w:val="24"/>
                  <w:sz w:val="20"/>
                </w:rPr>
                <w:t xml:space="preserve"> their children and other relatives</w:t>
              </w:r>
              <w:r w:rsidR="00413CAB">
                <w:rPr>
                  <w:rFonts w:ascii="Arial" w:eastAsia="+mn-ea" w:hAnsi="Arial" w:cs="Arial"/>
                  <w:color w:val="000000"/>
                  <w:kern w:val="24"/>
                  <w:sz w:val="20"/>
                </w:rPr>
                <w:t>, while</w:t>
              </w:r>
              <w:r w:rsidR="00413CAB" w:rsidRPr="004D79AB">
                <w:rPr>
                  <w:rFonts w:ascii="Arial" w:eastAsia="+mn-ea" w:hAnsi="Arial" w:cs="Arial"/>
                  <w:color w:val="000000"/>
                  <w:kern w:val="24"/>
                  <w:sz w:val="20"/>
                </w:rPr>
                <w:t xml:space="preserve"> men were out </w:t>
              </w:r>
              <w:r w:rsidR="00413CAB">
                <w:rPr>
                  <w:rFonts w:ascii="Arial" w:eastAsia="+mn-ea" w:hAnsi="Arial" w:cs="Arial"/>
                  <w:color w:val="000000"/>
                  <w:kern w:val="24"/>
                  <w:sz w:val="20"/>
                </w:rPr>
                <w:t xml:space="preserve">fishing – hence could see </w:t>
              </w:r>
            </w:ins>
            <w:ins w:id="261" w:author="Terada Saori" w:date="2013-07-03T07:24:00Z">
              <w:r w:rsidR="00413CAB">
                <w:rPr>
                  <w:rFonts w:ascii="Arial" w:eastAsia="+mn-ea" w:hAnsi="Arial" w:cs="Arial"/>
                  <w:color w:val="000000"/>
                  <w:kern w:val="24"/>
                  <w:sz w:val="20"/>
                </w:rPr>
                <w:t>the</w:t>
              </w:r>
            </w:ins>
            <w:ins w:id="262" w:author="Terada Saori" w:date="2013-07-03T07:23:00Z">
              <w:r w:rsidR="00413CAB">
                <w:rPr>
                  <w:rFonts w:ascii="Arial" w:eastAsia="+mn-ea" w:hAnsi="Arial" w:cs="Arial"/>
                  <w:color w:val="000000"/>
                  <w:kern w:val="24"/>
                  <w:sz w:val="20"/>
                </w:rPr>
                <w:t xml:space="preserve"> </w:t>
              </w:r>
            </w:ins>
            <w:ins w:id="263" w:author="Terada Saori" w:date="2013-07-03T07:24:00Z">
              <w:r w:rsidR="00413CAB">
                <w:rPr>
                  <w:rFonts w:ascii="Arial" w:eastAsia="+mn-ea" w:hAnsi="Arial" w:cs="Arial"/>
                  <w:color w:val="000000"/>
                  <w:kern w:val="24"/>
                  <w:sz w:val="20"/>
                </w:rPr>
                <w:t>waves hit</w:t>
              </w:r>
            </w:ins>
            <w:ins w:id="264" w:author="Itc145 Itc145" w:date="2013-07-03T10:43:00Z">
              <w:r w:rsidR="003F6966">
                <w:rPr>
                  <w:rFonts w:ascii="Arial" w:eastAsia="+mn-ea" w:hAnsi="Arial" w:cs="Arial"/>
                  <w:color w:val="000000"/>
                  <w:kern w:val="24"/>
                  <w:sz w:val="20"/>
                </w:rPr>
                <w:t>,</w:t>
              </w:r>
            </w:ins>
            <w:ins w:id="265" w:author="Terada Saori" w:date="2013-07-03T07:24:00Z">
              <w:r w:rsidR="00413CAB">
                <w:rPr>
                  <w:rFonts w:ascii="Arial" w:eastAsia="+mn-ea" w:hAnsi="Arial" w:cs="Arial"/>
                  <w:color w:val="000000"/>
                  <w:kern w:val="24"/>
                  <w:sz w:val="20"/>
                </w:rPr>
                <w:t xml:space="preserve"> or had left their community to look for work elsewhere</w:t>
              </w:r>
            </w:ins>
            <w:ins w:id="266" w:author="Terada Saori" w:date="2013-07-03T07:23:00Z">
              <w:r w:rsidR="00413CAB" w:rsidRPr="004D79AB">
                <w:rPr>
                  <w:rFonts w:ascii="Arial" w:eastAsia="+mn-ea" w:hAnsi="Arial" w:cs="Arial"/>
                  <w:color w:val="000000"/>
                  <w:kern w:val="24"/>
                  <w:sz w:val="20"/>
                </w:rPr>
                <w:t xml:space="preserve">. </w:t>
              </w:r>
            </w:ins>
            <w:r w:rsidRPr="004D79AB">
              <w:rPr>
                <w:rFonts w:ascii="Arial" w:eastAsia="+mn-ea" w:hAnsi="Arial" w:cs="Arial"/>
                <w:color w:val="000000"/>
                <w:kern w:val="24"/>
                <w:sz w:val="20"/>
              </w:rPr>
              <w:t>Many women died because they</w:t>
            </w:r>
            <w:del w:id="267" w:author="Terada Saori" w:date="2013-07-03T07:23:00Z">
              <w:r w:rsidRPr="004D79AB" w:rsidDel="00413CAB">
                <w:rPr>
                  <w:rFonts w:ascii="Arial" w:eastAsia="+mn-ea" w:hAnsi="Arial" w:cs="Arial"/>
                  <w:color w:val="000000"/>
                  <w:kern w:val="24"/>
                  <w:sz w:val="20"/>
                </w:rPr>
                <w:delText xml:space="preserve"> stayed behind to look for their children and other relatives</w:delText>
              </w:r>
            </w:del>
            <w:r w:rsidRPr="004D79AB">
              <w:rPr>
                <w:rFonts w:ascii="Arial" w:eastAsia="+mn-ea" w:hAnsi="Arial" w:cs="Arial"/>
                <w:color w:val="000000"/>
                <w:kern w:val="24"/>
                <w:sz w:val="20"/>
              </w:rPr>
              <w:t xml:space="preserve">. </w:t>
            </w:r>
            <w:del w:id="268" w:author="Terada Saori" w:date="2013-07-03T07:22:00Z">
              <w:r w:rsidRPr="004D79AB" w:rsidDel="0003742B">
                <w:rPr>
                  <w:rFonts w:ascii="Arial" w:eastAsia="+mn-ea" w:hAnsi="Arial" w:cs="Arial"/>
                  <w:color w:val="000000"/>
                  <w:kern w:val="24"/>
                  <w:sz w:val="20"/>
                </w:rPr>
                <w:delText>Men more often than women can swim.</w:delText>
              </w:r>
            </w:del>
            <w:ins w:id="269" w:author="Terada Saori" w:date="2013-07-03T07:22:00Z">
              <w:r w:rsidR="0003742B">
                <w:rPr>
                  <w:rFonts w:ascii="Arial" w:eastAsia="+mn-ea" w:hAnsi="Arial" w:cs="Arial"/>
                  <w:color w:val="000000"/>
                  <w:kern w:val="24"/>
                  <w:sz w:val="20"/>
                </w:rPr>
                <w:t>Women were not taught how to swim from young age like men.</w:t>
              </w:r>
            </w:ins>
            <w:r w:rsidRPr="004D79AB">
              <w:rPr>
                <w:rFonts w:ascii="Arial" w:eastAsia="+mn-ea" w:hAnsi="Arial" w:cs="Arial"/>
                <w:color w:val="000000"/>
                <w:kern w:val="24"/>
                <w:sz w:val="20"/>
              </w:rPr>
              <w:t xml:space="preserve"> </w:t>
            </w:r>
            <w:del w:id="270" w:author="Terada Saori" w:date="2013-07-03T07:23:00Z">
              <w:r w:rsidRPr="004D79AB" w:rsidDel="00413CAB">
                <w:rPr>
                  <w:rFonts w:ascii="Arial" w:eastAsia="+mn-ea" w:hAnsi="Arial" w:cs="Arial"/>
                  <w:color w:val="000000"/>
                  <w:kern w:val="24"/>
                  <w:sz w:val="20"/>
                </w:rPr>
                <w:delText xml:space="preserve">In Aceh, the wave struck on a Sunday morning when the women were at home and the men were out on errands away from the seafront. </w:delText>
              </w:r>
            </w:del>
            <w:ins w:id="271" w:author="Terada Saori" w:date="2013-07-03T07:24:00Z">
              <w:r w:rsidR="00413CAB">
                <w:rPr>
                  <w:rFonts w:ascii="Arial" w:eastAsia="+mn-ea" w:hAnsi="Arial" w:cs="Arial"/>
                  <w:color w:val="000000"/>
                  <w:kern w:val="24"/>
                  <w:sz w:val="20"/>
                </w:rPr>
                <w:t>Women in that part of the world also wear long draped dresses, which make it more difficult to swim.</w:t>
              </w:r>
            </w:ins>
          </w:p>
          <w:p w:rsidR="00BB59FB" w:rsidRPr="004D79AB" w:rsidRDefault="00BB59FB" w:rsidP="004D79AB">
            <w:pPr>
              <w:pStyle w:val="NormalWeb"/>
              <w:spacing w:before="0" w:beforeAutospacing="0" w:after="0" w:afterAutospacing="0"/>
              <w:rPr>
                <w:rFonts w:ascii="Arial" w:hAnsi="Arial" w:cs="Arial"/>
                <w:sz w:val="20"/>
              </w:rPr>
            </w:pPr>
          </w:p>
          <w:p w:rsidR="00D7529B" w:rsidRDefault="00BB59FB" w:rsidP="00D7529B">
            <w:pPr>
              <w:pStyle w:val="NormalWeb"/>
              <w:spacing w:before="0" w:beforeAutospacing="0" w:after="0" w:afterAutospacing="0"/>
              <w:rPr>
                <w:ins w:id="272" w:author="Itc145 Itc145" w:date="2013-07-03T10:57:00Z"/>
                <w:rFonts w:ascii="Arial" w:eastAsia="+mn-ea" w:hAnsi="Arial" w:cs="Arial"/>
                <w:color w:val="000000"/>
                <w:kern w:val="24"/>
                <w:sz w:val="20"/>
              </w:rPr>
            </w:pPr>
            <w:r w:rsidRPr="004D79AB">
              <w:rPr>
                <w:rFonts w:ascii="Arial" w:eastAsia="+mn-ea" w:hAnsi="Arial" w:cs="Arial"/>
                <w:color w:val="000000"/>
                <w:kern w:val="24"/>
                <w:sz w:val="20"/>
              </w:rPr>
              <w:t>Stories like this illustrate that</w:t>
            </w:r>
            <w:ins w:id="273" w:author="Itc145 Itc145" w:date="2013-07-03T10:57:00Z">
              <w:r w:rsidR="00D7529B">
                <w:rPr>
                  <w:rFonts w:ascii="Arial" w:eastAsia="+mn-ea" w:hAnsi="Arial" w:cs="Arial"/>
                  <w:color w:val="000000"/>
                  <w:kern w:val="24"/>
                  <w:sz w:val="20"/>
                </w:rPr>
                <w:t xml:space="preserve"> if even a natural disaster affects women and men differently, there is little that is gender neutral. </w:t>
              </w:r>
            </w:ins>
            <w:del w:id="274" w:author="Itc145 Itc145" w:date="2013-07-03T10:57:00Z">
              <w:r w:rsidRPr="004D79AB" w:rsidDel="00D7529B">
                <w:rPr>
                  <w:rFonts w:ascii="Arial" w:eastAsia="+mn-ea" w:hAnsi="Arial" w:cs="Arial"/>
                  <w:color w:val="000000"/>
                  <w:kern w:val="24"/>
                  <w:sz w:val="20"/>
                </w:rPr>
                <w:delText>,</w:delText>
              </w:r>
            </w:del>
          </w:p>
          <w:p w:rsidR="00D7529B" w:rsidRDefault="00D7529B" w:rsidP="00D7529B">
            <w:pPr>
              <w:pStyle w:val="NormalWeb"/>
              <w:spacing w:before="0" w:beforeAutospacing="0" w:after="0" w:afterAutospacing="0"/>
              <w:rPr>
                <w:ins w:id="275" w:author="Itc145 Itc145" w:date="2013-07-03T10:57:00Z"/>
                <w:rFonts w:ascii="Arial" w:eastAsia="+mn-ea" w:hAnsi="Arial" w:cs="Arial"/>
                <w:color w:val="000000"/>
                <w:kern w:val="24"/>
                <w:sz w:val="20"/>
              </w:rPr>
            </w:pPr>
          </w:p>
          <w:p w:rsidR="00413CAB" w:rsidRDefault="00BB59FB" w:rsidP="00D7529B">
            <w:pPr>
              <w:pStyle w:val="NormalWeb"/>
              <w:spacing w:before="0" w:beforeAutospacing="0" w:after="0" w:afterAutospacing="0"/>
              <w:rPr>
                <w:ins w:id="276" w:author="Terada Saori" w:date="2013-07-03T07:26:00Z"/>
                <w:rFonts w:ascii="Arial" w:eastAsia="+mn-ea" w:hAnsi="Arial" w:cs="Arial"/>
                <w:color w:val="000000"/>
                <w:kern w:val="24"/>
                <w:sz w:val="20"/>
              </w:rPr>
            </w:pPr>
            <w:del w:id="277" w:author="Itc145 Itc145" w:date="2013-07-03T10:57:00Z">
              <w:r w:rsidRPr="004D79AB" w:rsidDel="00D7529B">
                <w:rPr>
                  <w:rFonts w:ascii="Arial" w:eastAsia="+mn-ea" w:hAnsi="Arial" w:cs="Arial"/>
                  <w:color w:val="000000"/>
                  <w:kern w:val="24"/>
                  <w:sz w:val="20"/>
                </w:rPr>
                <w:delText xml:space="preserve"> </w:delText>
              </w:r>
            </w:del>
            <w:ins w:id="278" w:author="Terada Saori" w:date="2013-07-03T07:25:00Z">
              <w:del w:id="279" w:author="Itc145 Itc145" w:date="2013-07-03T10:57:00Z">
                <w:r w:rsidR="00413CAB" w:rsidDel="00D7529B">
                  <w:rPr>
                    <w:rFonts w:ascii="Arial" w:eastAsia="+mn-ea" w:hAnsi="Arial" w:cs="Arial"/>
                    <w:color w:val="000000"/>
                    <w:kern w:val="24"/>
                    <w:sz w:val="20"/>
                  </w:rPr>
                  <w:delText xml:space="preserve">gender is not just a concept. It can cost lives. </w:delText>
                </w:r>
              </w:del>
            </w:ins>
            <w:del w:id="280" w:author="Terada Saori" w:date="2013-07-03T07:26:00Z">
              <w:r w:rsidRPr="004D79AB" w:rsidDel="00413CAB">
                <w:rPr>
                  <w:rFonts w:ascii="Arial" w:eastAsia="+mn-ea" w:hAnsi="Arial" w:cs="Arial"/>
                  <w:color w:val="000000"/>
                  <w:kern w:val="24"/>
                  <w:sz w:val="20"/>
                </w:rPr>
                <w:delText xml:space="preserve">if even natural disaster is highly discriminatory, there is little that does not include a gender dimension. </w:delText>
              </w:r>
            </w:del>
          </w:p>
          <w:p w:rsidR="00413CAB" w:rsidRDefault="00413CAB" w:rsidP="004D79AB">
            <w:pPr>
              <w:pStyle w:val="NormalWeb"/>
              <w:spacing w:before="0" w:beforeAutospacing="0" w:after="0" w:afterAutospacing="0"/>
              <w:rPr>
                <w:ins w:id="281" w:author="Terada Saori" w:date="2013-07-03T07:27:00Z"/>
                <w:rFonts w:ascii="Arial" w:eastAsia="+mn-ea" w:hAnsi="Arial" w:cs="Arial"/>
                <w:color w:val="000000"/>
                <w:kern w:val="24"/>
                <w:sz w:val="20"/>
              </w:rPr>
            </w:pPr>
            <w:ins w:id="282" w:author="Terada Saori" w:date="2013-07-03T07:26:00Z">
              <w:r>
                <w:rPr>
                  <w:rFonts w:ascii="Arial" w:eastAsia="+mn-ea" w:hAnsi="Arial" w:cs="Arial"/>
                  <w:color w:val="000000"/>
                  <w:kern w:val="24"/>
                  <w:sz w:val="20"/>
                </w:rPr>
                <w:t xml:space="preserve">The other side of the coin is that if </w:t>
              </w:r>
            </w:ins>
            <w:ins w:id="283" w:author="Terada Saori" w:date="2013-07-03T07:27:00Z">
              <w:r>
                <w:rPr>
                  <w:rFonts w:ascii="Arial" w:eastAsia="+mn-ea" w:hAnsi="Arial" w:cs="Arial"/>
                  <w:color w:val="000000"/>
                  <w:kern w:val="24"/>
                  <w:sz w:val="20"/>
                </w:rPr>
                <w:t>and when gender perspectives are integrated</w:t>
              </w:r>
            </w:ins>
            <w:ins w:id="284" w:author="Terada Saori" w:date="2013-07-03T07:28:00Z">
              <w:r>
                <w:rPr>
                  <w:rFonts w:ascii="Arial" w:eastAsia="+mn-ea" w:hAnsi="Arial" w:cs="Arial"/>
                  <w:color w:val="000000"/>
                  <w:kern w:val="24"/>
                  <w:sz w:val="20"/>
                </w:rPr>
                <w:t xml:space="preserve"> in development, humanitarian or human rights work, the impact is tremendous</w:t>
              </w:r>
            </w:ins>
            <w:ins w:id="285" w:author="Terada Saori" w:date="2013-07-03T07:27:00Z">
              <w:r>
                <w:rPr>
                  <w:rFonts w:ascii="Arial" w:eastAsia="+mn-ea" w:hAnsi="Arial" w:cs="Arial"/>
                  <w:color w:val="000000"/>
                  <w:kern w:val="24"/>
                  <w:sz w:val="20"/>
                </w:rPr>
                <w:t xml:space="preserve"> </w:t>
              </w:r>
            </w:ins>
            <w:del w:id="286" w:author="Terada Saori" w:date="2013-07-03T07:27:00Z">
              <w:r w:rsidR="00BB59FB" w:rsidRPr="004D79AB" w:rsidDel="00413CAB">
                <w:rPr>
                  <w:rFonts w:ascii="Arial" w:eastAsia="+mn-ea" w:hAnsi="Arial" w:cs="Arial"/>
                  <w:color w:val="000000"/>
                  <w:kern w:val="24"/>
                  <w:sz w:val="20"/>
                </w:rPr>
                <w:delText>Thus, we need to conduct gender analysis</w:delText>
              </w:r>
            </w:del>
            <w:r w:rsidR="00BB59FB" w:rsidRPr="004D79AB">
              <w:rPr>
                <w:rFonts w:ascii="Arial" w:eastAsia="+mn-ea" w:hAnsi="Arial" w:cs="Arial"/>
                <w:color w:val="000000"/>
                <w:kern w:val="24"/>
                <w:sz w:val="20"/>
              </w:rPr>
              <w:t xml:space="preserve"> </w:t>
            </w:r>
          </w:p>
          <w:p w:rsidR="00BB59FB" w:rsidRPr="004D79AB" w:rsidDel="00413CAB" w:rsidRDefault="00BB59FB" w:rsidP="004D79AB">
            <w:pPr>
              <w:pStyle w:val="NormalWeb"/>
              <w:spacing w:before="0" w:beforeAutospacing="0" w:after="0" w:afterAutospacing="0"/>
              <w:rPr>
                <w:del w:id="287" w:author="Terada Saori" w:date="2013-07-03T07:27:00Z"/>
                <w:rFonts w:ascii="Arial" w:hAnsi="Arial" w:cs="Arial"/>
                <w:sz w:val="20"/>
              </w:rPr>
            </w:pPr>
            <w:del w:id="288" w:author="Terada Saori" w:date="2013-07-03T07:27:00Z">
              <w:r w:rsidRPr="004D79AB" w:rsidDel="00413CAB">
                <w:rPr>
                  <w:rFonts w:ascii="Arial" w:eastAsia="+mn-ea" w:hAnsi="Arial" w:cs="Arial"/>
                  <w:color w:val="000000"/>
                  <w:kern w:val="24"/>
                  <w:sz w:val="20"/>
                </w:rPr>
                <w:delText xml:space="preserve">and integrate a gender dimension into all of our work. </w:delText>
              </w:r>
            </w:del>
          </w:p>
          <w:p w:rsidR="00BB59FB" w:rsidRPr="004D79AB" w:rsidRDefault="00BB59FB">
            <w:pPr>
              <w:pStyle w:val="NormalWeb"/>
              <w:spacing w:before="0" w:beforeAutospacing="0" w:after="0" w:afterAutospacing="0"/>
              <w:rPr>
                <w:rFonts w:ascii="Arial" w:hAnsi="Arial" w:cs="Arial"/>
                <w:sz w:val="20"/>
              </w:rPr>
              <w:pPrChange w:id="289" w:author="Terada Saori" w:date="2013-07-03T07:27:00Z">
                <w:pPr>
                  <w:spacing w:after="200" w:line="276" w:lineRule="auto"/>
                </w:pPr>
              </w:pPrChange>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11 </w:t>
            </w:r>
          </w:p>
          <w:p w:rsidR="00BB59FB" w:rsidRPr="004D79AB" w:rsidRDefault="00413CAB" w:rsidP="00144E87">
            <w:pPr>
              <w:rPr>
                <w:rFonts w:ascii="Arial" w:hAnsi="Arial" w:cs="Arial"/>
                <w:b/>
                <w:sz w:val="24"/>
              </w:rPr>
            </w:pPr>
            <w:ins w:id="290" w:author="Terada Saori" w:date="2013-07-03T07:29:00Z">
              <w:r>
                <w:rPr>
                  <w:rFonts w:ascii="Arial" w:hAnsi="Arial" w:cs="Arial"/>
                  <w:b/>
                  <w:sz w:val="24"/>
                </w:rPr>
                <w:t xml:space="preserve">Case study: </w:t>
              </w:r>
            </w:ins>
            <w:ins w:id="291" w:author="Itc145 Itc145" w:date="2013-07-04T09:46:00Z">
              <w:r w:rsidR="00144E87" w:rsidRPr="0095223E">
                <w:rPr>
                  <w:rFonts w:ascii="Arial" w:eastAsia="+mn-ea" w:hAnsi="Arial" w:cs="Arial"/>
                  <w:b/>
                  <w:bCs/>
                  <w:color w:val="000000"/>
                  <w:kern w:val="24"/>
                  <w:sz w:val="20"/>
                  <w:szCs w:val="24"/>
                </w:rPr>
                <w:t xml:space="preserve">A gender and human rights approach </w:t>
              </w:r>
            </w:ins>
            <w:del w:id="292" w:author="Itc145 Itc145" w:date="2013-07-04T09:46:00Z">
              <w:r w:rsidR="00BB59FB" w:rsidRPr="004D79AB" w:rsidDel="00144E87">
                <w:rPr>
                  <w:rFonts w:ascii="Arial" w:hAnsi="Arial" w:cs="Arial"/>
                  <w:b/>
                  <w:sz w:val="24"/>
                </w:rPr>
                <w:delText>Integrating a gender perspective in tsunami response</w:delText>
              </w:r>
            </w:del>
          </w:p>
          <w:p w:rsidR="00BB59FB" w:rsidRPr="004D79AB" w:rsidRDefault="00BB59FB">
            <w:pPr>
              <w:rPr>
                <w:rFonts w:ascii="Arial" w:hAnsi="Arial" w:cs="Arial"/>
                <w:sz w:val="20"/>
              </w:rPr>
            </w:pPr>
          </w:p>
        </w:tc>
        <w:tc>
          <w:tcPr>
            <w:tcW w:w="9316" w:type="dxa"/>
          </w:tcPr>
          <w:p w:rsidR="00BB59FB" w:rsidDel="00413CAB" w:rsidRDefault="00BB59FB" w:rsidP="004D79AB">
            <w:pPr>
              <w:pStyle w:val="Heading3"/>
              <w:outlineLvl w:val="2"/>
              <w:rPr>
                <w:del w:id="293" w:author="Terada Saori" w:date="2013-07-03T07:30:00Z"/>
                <w:rFonts w:eastAsia="+mn-ea"/>
                <w:kern w:val="24"/>
              </w:rPr>
            </w:pPr>
          </w:p>
          <w:p w:rsidR="00BB59FB" w:rsidDel="00413CAB" w:rsidRDefault="00BB59FB" w:rsidP="004D79AB">
            <w:pPr>
              <w:pStyle w:val="NormalWeb"/>
              <w:spacing w:before="0" w:beforeAutospacing="0" w:after="0" w:afterAutospacing="0"/>
              <w:rPr>
                <w:del w:id="294" w:author="Terada Saori" w:date="2013-07-03T07:30:00Z"/>
                <w:rFonts w:ascii="Arial" w:eastAsia="+mn-ea" w:hAnsi="Arial" w:cs="Arial"/>
                <w:bCs/>
                <w:color w:val="000000"/>
                <w:kern w:val="24"/>
                <w:sz w:val="20"/>
              </w:rPr>
            </w:pPr>
            <w:del w:id="295" w:author="Terada Saori" w:date="2013-07-03T07:30:00Z">
              <w:r w:rsidRPr="004D79AB" w:rsidDel="00413CAB">
                <w:rPr>
                  <w:rFonts w:ascii="Arial" w:eastAsia="+mn-ea" w:hAnsi="Arial" w:cs="Arial"/>
                  <w:bCs/>
                  <w:color w:val="000000"/>
                  <w:kern w:val="24"/>
                  <w:sz w:val="20"/>
                </w:rPr>
                <w:delText xml:space="preserve">Integrating a gender perspective in tsunami response </w:delText>
              </w:r>
            </w:del>
          </w:p>
          <w:p w:rsidR="00BB59FB" w:rsidRPr="004D79AB" w:rsidRDefault="00BB59FB" w:rsidP="004D79AB">
            <w:pPr>
              <w:pStyle w:val="NormalWeb"/>
              <w:spacing w:before="0" w:beforeAutospacing="0" w:after="0" w:afterAutospacing="0"/>
              <w:rPr>
                <w:rFonts w:ascii="Arial" w:hAnsi="Arial" w:cs="Arial"/>
                <w:sz w:val="20"/>
              </w:rPr>
            </w:pPr>
          </w:p>
          <w:p w:rsidR="00413CAB" w:rsidRPr="000418C4" w:rsidRDefault="00BB59FB" w:rsidP="00C8731E">
            <w:pPr>
              <w:pStyle w:val="NormalWeb"/>
              <w:spacing w:before="0" w:beforeAutospacing="0" w:after="0" w:afterAutospacing="0"/>
              <w:rPr>
                <w:rFonts w:ascii="Arial" w:eastAsia="+mn-ea" w:hAnsi="Arial" w:cs="Arial"/>
                <w:b/>
                <w:bCs/>
                <w:color w:val="000000"/>
                <w:kern w:val="24"/>
                <w:sz w:val="20"/>
                <w:rPrChange w:id="296" w:author="Itc145 Itc145" w:date="2013-07-03T10:52:00Z">
                  <w:rPr>
                    <w:rFonts w:ascii="Arial" w:eastAsia="+mn-ea" w:hAnsi="Arial" w:cs="Arial"/>
                    <w:b/>
                    <w:bCs/>
                    <w:color w:val="000000"/>
                    <w:kern w:val="24"/>
                    <w:sz w:val="20"/>
                    <w:lang w:val="it-IT"/>
                  </w:rPr>
                </w:rPrChange>
              </w:rPr>
            </w:pPr>
            <w:del w:id="297" w:author="Itc145 Itc145" w:date="2013-07-03T10:52:00Z">
              <w:r w:rsidRPr="000418C4" w:rsidDel="000418C4">
                <w:rPr>
                  <w:rFonts w:ascii="Arial" w:eastAsia="+mn-ea" w:hAnsi="Arial" w:cs="Arial"/>
                  <w:b/>
                  <w:bCs/>
                  <w:color w:val="000000"/>
                  <w:kern w:val="24"/>
                  <w:sz w:val="20"/>
                  <w:rPrChange w:id="298" w:author="Itc145 Itc145" w:date="2013-07-03T10:52:00Z">
                    <w:rPr>
                      <w:rFonts w:ascii="Arial" w:eastAsia="+mn-ea" w:hAnsi="Arial" w:cs="Arial"/>
                      <w:b/>
                      <w:bCs/>
                      <w:color w:val="000000"/>
                      <w:kern w:val="24"/>
                      <w:sz w:val="20"/>
                      <w:szCs w:val="22"/>
                      <w:lang w:val="it-IT"/>
                    </w:rPr>
                  </w:rPrChange>
                </w:rPr>
                <w:delText>Integrating a gender dimension</w:delText>
              </w:r>
            </w:del>
            <w:ins w:id="299" w:author="Itc145 Itc145" w:date="2013-07-03T10:52:00Z">
              <w:r w:rsidR="000418C4" w:rsidRPr="000418C4">
                <w:rPr>
                  <w:rFonts w:ascii="Arial" w:eastAsia="+mn-ea" w:hAnsi="Arial" w:cs="Arial"/>
                  <w:b/>
                  <w:bCs/>
                  <w:color w:val="000000"/>
                  <w:kern w:val="24"/>
                  <w:sz w:val="20"/>
                  <w:rPrChange w:id="300" w:author="Itc145 Itc145" w:date="2013-07-03T10:52:00Z">
                    <w:rPr>
                      <w:rFonts w:ascii="Arial" w:eastAsia="+mn-ea" w:hAnsi="Arial" w:cs="Arial"/>
                      <w:b/>
                      <w:bCs/>
                      <w:color w:val="000000"/>
                      <w:kern w:val="24"/>
                      <w:sz w:val="20"/>
                      <w:szCs w:val="22"/>
                      <w:lang w:val="it-IT"/>
                    </w:rPr>
                  </w:rPrChange>
                </w:rPr>
                <w:t>A gender and human rights approach</w:t>
              </w:r>
            </w:ins>
            <w:r w:rsidRPr="000418C4">
              <w:rPr>
                <w:rFonts w:ascii="Arial" w:eastAsia="+mn-ea" w:hAnsi="Arial" w:cs="Arial"/>
                <w:b/>
                <w:bCs/>
                <w:color w:val="000000"/>
                <w:kern w:val="24"/>
                <w:sz w:val="20"/>
                <w:rPrChange w:id="301" w:author="Itc145 Itc145" w:date="2013-07-03T10:52:00Z">
                  <w:rPr>
                    <w:rFonts w:ascii="Arial" w:eastAsia="+mn-ea" w:hAnsi="Arial" w:cs="Arial"/>
                    <w:b/>
                    <w:bCs/>
                    <w:color w:val="000000"/>
                    <w:kern w:val="24"/>
                    <w:sz w:val="20"/>
                    <w:szCs w:val="22"/>
                    <w:lang w:val="it-IT"/>
                  </w:rPr>
                </w:rPrChange>
              </w:rPr>
              <w:t xml:space="preserve"> in tsunami response</w:t>
            </w:r>
          </w:p>
          <w:p w:rsidR="00BB59FB" w:rsidRPr="000418C4" w:rsidRDefault="00BB59FB" w:rsidP="00C8731E">
            <w:pPr>
              <w:pStyle w:val="NormalWeb"/>
              <w:spacing w:before="0" w:beforeAutospacing="0" w:after="0" w:afterAutospacing="0"/>
              <w:rPr>
                <w:rFonts w:ascii="Arial" w:hAnsi="Arial" w:cs="Arial"/>
                <w:sz w:val="20"/>
              </w:rPr>
            </w:pPr>
          </w:p>
          <w:p w:rsidR="00BB59FB" w:rsidDel="000418C4" w:rsidRDefault="00BB59FB" w:rsidP="004D79AB">
            <w:pPr>
              <w:pStyle w:val="NormalWeb"/>
              <w:spacing w:before="0" w:beforeAutospacing="0" w:after="0" w:afterAutospacing="0"/>
              <w:rPr>
                <w:del w:id="302" w:author="Itc145 Itc145" w:date="2013-07-03T10:49:00Z"/>
                <w:rFonts w:ascii="Arial" w:eastAsia="+mn-ea" w:hAnsi="Arial" w:cs="Arial"/>
                <w:color w:val="000000"/>
                <w:kern w:val="24"/>
                <w:sz w:val="20"/>
              </w:rPr>
            </w:pPr>
            <w:del w:id="303" w:author="Itc145 Itc145" w:date="2013-07-03T10:49:00Z">
              <w:r w:rsidRPr="004D79AB" w:rsidDel="000418C4">
                <w:rPr>
                  <w:rFonts w:ascii="Arial" w:eastAsia="+mn-ea" w:hAnsi="Arial" w:cs="Arial"/>
                  <w:color w:val="000000"/>
                  <w:kern w:val="24"/>
                  <w:sz w:val="20"/>
                </w:rPr>
                <w:delText>What gender considerations do you think should be taken into account in the relief and reconstruction response in the wake of the tsunami?</w:delText>
              </w:r>
            </w:del>
          </w:p>
          <w:p w:rsidR="00BB59FB" w:rsidRPr="004D79AB" w:rsidRDefault="00BB59FB" w:rsidP="004D79AB">
            <w:pPr>
              <w:pStyle w:val="NormalWeb"/>
              <w:spacing w:before="0" w:beforeAutospacing="0" w:after="0" w:afterAutospacing="0"/>
              <w:rPr>
                <w:rFonts w:ascii="Arial" w:hAnsi="Arial" w:cs="Arial"/>
                <w:sz w:val="20"/>
              </w:rPr>
            </w:pPr>
          </w:p>
          <w:p w:rsidR="000418C4" w:rsidRDefault="00BB59FB" w:rsidP="004D79AB">
            <w:pPr>
              <w:pStyle w:val="NormalWeb"/>
              <w:spacing w:before="0" w:beforeAutospacing="0" w:after="0" w:afterAutospacing="0"/>
              <w:rPr>
                <w:ins w:id="304" w:author="Itc145 Itc145" w:date="2013-07-03T10:47:00Z"/>
                <w:rFonts w:ascii="Arial" w:eastAsia="+mn-ea" w:hAnsi="Arial" w:cs="Arial"/>
                <w:color w:val="000000"/>
                <w:kern w:val="24"/>
                <w:sz w:val="20"/>
              </w:rPr>
            </w:pPr>
            <w:r w:rsidRPr="004D79AB">
              <w:rPr>
                <w:rFonts w:ascii="Arial" w:eastAsia="+mn-ea" w:hAnsi="Arial" w:cs="Arial"/>
                <w:color w:val="000000"/>
                <w:kern w:val="24"/>
                <w:sz w:val="20"/>
              </w:rPr>
              <w:t xml:space="preserve">Let's consider some </w:t>
            </w:r>
            <w:ins w:id="305" w:author="Itc145 Itc145" w:date="2013-07-03T10:47:00Z">
              <w:r w:rsidR="000418C4">
                <w:rPr>
                  <w:rFonts w:ascii="Arial" w:eastAsia="+mn-ea" w:hAnsi="Arial" w:cs="Arial"/>
                  <w:color w:val="000000"/>
                  <w:kern w:val="24"/>
                  <w:sz w:val="20"/>
                </w:rPr>
                <w:t xml:space="preserve">essential human rights. </w:t>
              </w:r>
            </w:ins>
            <w:ins w:id="306" w:author="Itc145 Itc145" w:date="2013-07-03T10:48:00Z">
              <w:r w:rsidR="000418C4">
                <w:rPr>
                  <w:rFonts w:ascii="Arial" w:eastAsia="+mn-ea" w:hAnsi="Arial" w:cs="Arial"/>
                  <w:color w:val="000000"/>
                  <w:kern w:val="24"/>
                  <w:sz w:val="20"/>
                </w:rPr>
                <w:t>What gender considerations do these raise?</w:t>
              </w:r>
            </w:ins>
          </w:p>
          <w:p w:rsidR="000418C4" w:rsidRDefault="000418C4" w:rsidP="000418C4">
            <w:pPr>
              <w:pStyle w:val="NormalWeb"/>
              <w:spacing w:before="0" w:beforeAutospacing="0" w:after="0" w:afterAutospacing="0"/>
              <w:rPr>
                <w:ins w:id="307" w:author="Itc145 Itc145" w:date="2013-07-03T10:49:00Z"/>
                <w:rFonts w:ascii="Arial" w:eastAsia="+mn-ea" w:hAnsi="Arial" w:cs="Arial"/>
                <w:color w:val="000000"/>
                <w:kern w:val="24"/>
                <w:sz w:val="20"/>
              </w:rPr>
            </w:pPr>
            <w:ins w:id="308" w:author="Itc145 Itc145" w:date="2013-07-03T10:48:00Z">
              <w:r>
                <w:rPr>
                  <w:rFonts w:ascii="Arial" w:eastAsia="+mn-ea" w:hAnsi="Arial" w:cs="Arial"/>
                  <w:color w:val="000000"/>
                  <w:kern w:val="24"/>
                  <w:sz w:val="20"/>
                </w:rPr>
                <w:t xml:space="preserve">What </w:t>
              </w:r>
            </w:ins>
            <w:r w:rsidR="00BB59FB" w:rsidRPr="004D79AB">
              <w:rPr>
                <w:rFonts w:ascii="Arial" w:eastAsia="+mn-ea" w:hAnsi="Arial" w:cs="Arial"/>
                <w:color w:val="000000"/>
                <w:kern w:val="24"/>
                <w:sz w:val="20"/>
              </w:rPr>
              <w:t>questions we might ask ourselves to ensure women's human rights are protecte</w:t>
            </w:r>
            <w:ins w:id="309" w:author="Itc145 Itc145" w:date="2013-07-03T10:49:00Z">
              <w:r>
                <w:rPr>
                  <w:rFonts w:ascii="Arial" w:eastAsia="+mn-ea" w:hAnsi="Arial" w:cs="Arial"/>
                  <w:color w:val="000000"/>
                  <w:kern w:val="24"/>
                  <w:sz w:val="20"/>
                </w:rPr>
                <w:t>d</w:t>
              </w:r>
            </w:ins>
            <w:del w:id="310" w:author="Itc145 Itc145" w:date="2013-07-03T10:49:00Z">
              <w:r w:rsidR="00BB59FB" w:rsidRPr="004D79AB" w:rsidDel="000418C4">
                <w:rPr>
                  <w:rFonts w:ascii="Arial" w:eastAsia="+mn-ea" w:hAnsi="Arial" w:cs="Arial"/>
                  <w:color w:val="000000"/>
                  <w:kern w:val="24"/>
                  <w:sz w:val="20"/>
                </w:rPr>
                <w:delText>d.</w:delText>
              </w:r>
            </w:del>
            <w:ins w:id="311" w:author="Itc145 Itc145" w:date="2013-07-03T10:49:00Z">
              <w:r w:rsidRPr="004D79AB">
                <w:rPr>
                  <w:rFonts w:ascii="Arial" w:eastAsia="+mn-ea" w:hAnsi="Arial" w:cs="Arial"/>
                  <w:color w:val="000000"/>
                  <w:kern w:val="24"/>
                  <w:sz w:val="20"/>
                </w:rPr>
                <w:t xml:space="preserve"> in the relief and reconstruction response in the wake of the tsunami?</w:t>
              </w:r>
            </w:ins>
          </w:p>
          <w:p w:rsidR="000418C4" w:rsidRDefault="000418C4" w:rsidP="004D79AB">
            <w:pPr>
              <w:pStyle w:val="NormalWeb"/>
              <w:spacing w:before="0" w:beforeAutospacing="0" w:after="0" w:afterAutospacing="0"/>
              <w:rPr>
                <w:ins w:id="312" w:author="Itc145 Itc145" w:date="2013-07-03T10:46:00Z"/>
                <w:rFonts w:ascii="Arial" w:eastAsia="+mn-ea" w:hAnsi="Arial" w:cs="Arial"/>
                <w:color w:val="000000"/>
                <w:kern w:val="24"/>
                <w:sz w:val="20"/>
              </w:rPr>
            </w:pPr>
          </w:p>
          <w:p w:rsidR="00BB59FB" w:rsidRPr="005D215D" w:rsidRDefault="000418C4" w:rsidP="000418C4">
            <w:pPr>
              <w:pStyle w:val="NormalWeb"/>
              <w:spacing w:before="0" w:beforeAutospacing="0" w:after="0" w:afterAutospacing="0"/>
              <w:rPr>
                <w:rFonts w:ascii="Arial" w:eastAsia="+mn-ea" w:hAnsi="Arial" w:cs="Arial"/>
                <w:b/>
                <w:bCs/>
                <w:color w:val="000000"/>
                <w:kern w:val="24"/>
                <w:sz w:val="20"/>
                <w:rPrChange w:id="313" w:author="Itc145 Itc145" w:date="2013-07-03T11:12:00Z">
                  <w:rPr>
                    <w:rFonts w:ascii="Arial" w:eastAsia="+mn-ea" w:hAnsi="Arial" w:cs="Arial"/>
                    <w:color w:val="000000"/>
                    <w:kern w:val="24"/>
                    <w:sz w:val="20"/>
                  </w:rPr>
                </w:rPrChange>
              </w:rPr>
            </w:pPr>
            <w:commentRangeStart w:id="314"/>
            <w:ins w:id="315" w:author="Itc145 Itc145" w:date="2013-07-03T10:46:00Z">
              <w:r w:rsidRPr="005D215D">
                <w:rPr>
                  <w:rFonts w:ascii="Arial" w:eastAsia="+mn-ea" w:hAnsi="Arial" w:cs="Arial"/>
                  <w:b/>
                  <w:bCs/>
                  <w:color w:val="000000"/>
                  <w:kern w:val="24"/>
                  <w:sz w:val="20"/>
                  <w:rPrChange w:id="316" w:author="Itc145 Itc145" w:date="2013-07-03T11:12:00Z">
                    <w:rPr>
                      <w:rFonts w:ascii="Arial" w:eastAsia="+mn-ea" w:hAnsi="Arial" w:cs="Arial"/>
                      <w:color w:val="000000"/>
                      <w:kern w:val="24"/>
                      <w:sz w:val="20"/>
                      <w:szCs w:val="22"/>
                    </w:rPr>
                  </w:rPrChange>
                </w:rPr>
                <w:t>"Everyone has the right to life, liberty and security of person." Universal Declaration of Human Rights, Article 3.</w:t>
              </w:r>
              <w:commentRangeEnd w:id="314"/>
              <w:r w:rsidRPr="005D215D">
                <w:rPr>
                  <w:rStyle w:val="CommentReference"/>
                  <w:rFonts w:asciiTheme="minorHAnsi" w:eastAsiaTheme="minorEastAsia" w:hAnsiTheme="minorHAnsi" w:cstheme="minorBidi"/>
                  <w:b/>
                  <w:bCs/>
                  <w:rPrChange w:id="317" w:author="Itc145 Itc145" w:date="2013-07-03T11:12:00Z">
                    <w:rPr>
                      <w:rStyle w:val="CommentReference"/>
                      <w:rFonts w:asciiTheme="minorHAnsi" w:eastAsiaTheme="minorEastAsia" w:hAnsiTheme="minorHAnsi" w:cstheme="minorBidi"/>
                    </w:rPr>
                  </w:rPrChange>
                </w:rPr>
                <w:commentReference w:id="314"/>
              </w:r>
            </w:ins>
            <w:r w:rsidR="00BB59FB" w:rsidRPr="005D215D">
              <w:rPr>
                <w:rFonts w:ascii="Arial" w:eastAsia="+mn-ea" w:hAnsi="Arial" w:cs="Arial"/>
                <w:b/>
                <w:bCs/>
                <w:color w:val="000000"/>
                <w:kern w:val="24"/>
                <w:sz w:val="20"/>
                <w:rPrChange w:id="318" w:author="Itc145 Itc145" w:date="2013-07-03T11:12:00Z">
                  <w:rPr>
                    <w:rFonts w:ascii="Arial" w:eastAsia="+mn-ea" w:hAnsi="Arial" w:cs="Arial"/>
                    <w:color w:val="000000"/>
                    <w:kern w:val="24"/>
                    <w:sz w:val="20"/>
                    <w:szCs w:val="22"/>
                  </w:rPr>
                </w:rPrChange>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RPr="005D215D" w:rsidRDefault="00BB59FB" w:rsidP="004D79AB">
            <w:pPr>
              <w:pStyle w:val="NormalWeb"/>
              <w:spacing w:before="0" w:beforeAutospacing="0" w:after="0" w:afterAutospacing="0"/>
              <w:rPr>
                <w:rFonts w:ascii="Arial" w:eastAsia="+mn-ea" w:hAnsi="Arial" w:cs="Arial"/>
                <w:color w:val="000000"/>
                <w:kern w:val="24"/>
                <w:sz w:val="20"/>
                <w:rPrChange w:id="319" w:author="Itc145 Itc145" w:date="2013-07-03T11:12:00Z">
                  <w:rPr>
                    <w:rFonts w:ascii="Arial" w:eastAsia="+mn-ea" w:hAnsi="Arial" w:cs="Arial"/>
                    <w:b/>
                    <w:bCs/>
                    <w:color w:val="000000"/>
                    <w:kern w:val="24"/>
                    <w:sz w:val="20"/>
                  </w:rPr>
                </w:rPrChange>
              </w:rPr>
            </w:pPr>
            <w:r w:rsidRPr="005D215D">
              <w:rPr>
                <w:rFonts w:ascii="Arial" w:eastAsia="+mn-ea" w:hAnsi="Arial" w:cs="Arial"/>
                <w:color w:val="000000"/>
                <w:kern w:val="24"/>
                <w:sz w:val="20"/>
                <w:rPrChange w:id="320" w:author="Itc145 Itc145" w:date="2013-07-03T11:12:00Z">
                  <w:rPr>
                    <w:rFonts w:ascii="Arial" w:eastAsia="+mn-ea" w:hAnsi="Arial" w:cs="Arial"/>
                    <w:b/>
                    <w:bCs/>
                    <w:color w:val="000000"/>
                    <w:kern w:val="24"/>
                    <w:sz w:val="20"/>
                    <w:szCs w:val="22"/>
                  </w:rPr>
                </w:rPrChange>
              </w:rPr>
              <w:t>How safe are women</w:t>
            </w:r>
            <w:ins w:id="321" w:author="Terada Saori" w:date="2013-07-03T07:32:00Z">
              <w:r w:rsidR="002F10C1" w:rsidRPr="005D215D">
                <w:rPr>
                  <w:rFonts w:ascii="Arial" w:eastAsia="+mn-ea" w:hAnsi="Arial" w:cs="Arial"/>
                  <w:color w:val="000000"/>
                  <w:kern w:val="24"/>
                  <w:sz w:val="20"/>
                  <w:rPrChange w:id="322" w:author="Itc145 Itc145" w:date="2013-07-03T11:12:00Z">
                    <w:rPr>
                      <w:rFonts w:ascii="Arial" w:eastAsia="+mn-ea" w:hAnsi="Arial" w:cs="Arial"/>
                      <w:b/>
                      <w:bCs/>
                      <w:color w:val="000000"/>
                      <w:kern w:val="24"/>
                      <w:sz w:val="20"/>
                      <w:szCs w:val="22"/>
                    </w:rPr>
                  </w:rPrChange>
                </w:rPr>
                <w:t xml:space="preserve"> and girls</w:t>
              </w:r>
            </w:ins>
            <w:r w:rsidRPr="005D215D">
              <w:rPr>
                <w:rFonts w:ascii="Arial" w:eastAsia="+mn-ea" w:hAnsi="Arial" w:cs="Arial"/>
                <w:color w:val="000000"/>
                <w:kern w:val="24"/>
                <w:sz w:val="20"/>
                <w:rPrChange w:id="323" w:author="Itc145 Itc145" w:date="2013-07-03T11:12:00Z">
                  <w:rPr>
                    <w:rFonts w:ascii="Arial" w:eastAsia="+mn-ea" w:hAnsi="Arial" w:cs="Arial"/>
                    <w:b/>
                    <w:bCs/>
                    <w:color w:val="000000"/>
                    <w:kern w:val="24"/>
                    <w:sz w:val="20"/>
                    <w:szCs w:val="22"/>
                  </w:rPr>
                </w:rPrChange>
              </w:rPr>
              <w:t xml:space="preserve"> in crowded camps and settlements, when they are outnumbered by men? </w:t>
            </w:r>
          </w:p>
          <w:p w:rsidR="00BB59FB" w:rsidRPr="004D79AB" w:rsidRDefault="00BB59FB" w:rsidP="004D79AB">
            <w:pPr>
              <w:pStyle w:val="NormalWeb"/>
              <w:spacing w:before="0" w:beforeAutospacing="0" w:after="0" w:afterAutospacing="0"/>
              <w:rPr>
                <w:rFonts w:ascii="Arial" w:hAnsi="Arial" w:cs="Arial"/>
                <w:sz w:val="20"/>
              </w:rPr>
            </w:pPr>
          </w:p>
          <w:p w:rsidR="00BB59FB" w:rsidRPr="005D215D" w:rsidDel="00D7529B" w:rsidRDefault="00BB59FB" w:rsidP="004D79AB">
            <w:pPr>
              <w:pStyle w:val="NormalWeb"/>
              <w:spacing w:before="0" w:beforeAutospacing="0" w:after="0" w:afterAutospacing="0"/>
              <w:rPr>
                <w:del w:id="324" w:author="Itc145 Itc145" w:date="2013-07-03T10:46:00Z"/>
                <w:rFonts w:ascii="Arial" w:eastAsia="+mn-ea" w:hAnsi="Arial" w:cs="Arial"/>
                <w:b/>
                <w:bCs/>
                <w:color w:val="000000"/>
                <w:kern w:val="24"/>
                <w:sz w:val="20"/>
                <w:rPrChange w:id="325" w:author="Itc145 Itc145" w:date="2013-07-03T11:12:00Z">
                  <w:rPr>
                    <w:del w:id="326" w:author="Itc145 Itc145" w:date="2013-07-03T10:46:00Z"/>
                    <w:rFonts w:ascii="Arial" w:eastAsia="+mn-ea" w:hAnsi="Arial" w:cs="Arial"/>
                    <w:color w:val="000000"/>
                    <w:kern w:val="24"/>
                    <w:sz w:val="20"/>
                  </w:rPr>
                </w:rPrChange>
              </w:rPr>
            </w:pPr>
            <w:commentRangeStart w:id="327"/>
            <w:del w:id="328" w:author="Itc145 Itc145" w:date="2013-07-03T10:46:00Z">
              <w:r w:rsidRPr="005D215D" w:rsidDel="000418C4">
                <w:rPr>
                  <w:rFonts w:ascii="Arial" w:eastAsia="+mn-ea" w:hAnsi="Arial" w:cs="Arial"/>
                  <w:b/>
                  <w:bCs/>
                  <w:color w:val="000000"/>
                  <w:kern w:val="24"/>
                  <w:sz w:val="20"/>
                  <w:rPrChange w:id="329" w:author="Itc145 Itc145" w:date="2013-07-03T11:12:00Z">
                    <w:rPr>
                      <w:rFonts w:ascii="Arial" w:eastAsia="+mn-ea" w:hAnsi="Arial" w:cs="Arial"/>
                      <w:color w:val="000000"/>
                      <w:kern w:val="24"/>
                      <w:sz w:val="20"/>
                    </w:rPr>
                  </w:rPrChange>
                </w:rPr>
                <w:delText>"Everyone has the right to life, liberty and security of person." Universal Declaration of Human Rights, Article 3.</w:delText>
              </w:r>
              <w:commentRangeEnd w:id="327"/>
              <w:r w:rsidR="002F10C1" w:rsidRPr="005D215D" w:rsidDel="000418C4">
                <w:rPr>
                  <w:rStyle w:val="CommentReference"/>
                  <w:b/>
                  <w:bCs/>
                  <w:rPrChange w:id="330" w:author="Itc145 Itc145" w:date="2013-07-03T11:12:00Z">
                    <w:rPr>
                      <w:rStyle w:val="CommentReference"/>
                    </w:rPr>
                  </w:rPrChange>
                </w:rPr>
                <w:commentReference w:id="327"/>
              </w:r>
            </w:del>
          </w:p>
          <w:p w:rsidR="00D7529B" w:rsidRDefault="00D7529B" w:rsidP="004D79AB">
            <w:pPr>
              <w:pStyle w:val="NormalWeb"/>
              <w:spacing w:before="0" w:beforeAutospacing="0" w:after="0" w:afterAutospacing="0"/>
              <w:rPr>
                <w:ins w:id="331" w:author="Itc145 Itc145" w:date="2013-07-03T10:59:00Z"/>
                <w:rFonts w:ascii="Arial" w:eastAsia="+mn-ea" w:hAnsi="Arial" w:cs="Arial"/>
                <w:color w:val="000000"/>
                <w:kern w:val="24"/>
                <w:sz w:val="20"/>
              </w:rPr>
            </w:pPr>
          </w:p>
          <w:p w:rsidR="00D7529B" w:rsidRDefault="00D7529B" w:rsidP="00D7529B">
            <w:pPr>
              <w:pStyle w:val="NormalWeb"/>
              <w:spacing w:before="0" w:beforeAutospacing="0" w:after="0" w:afterAutospacing="0"/>
              <w:rPr>
                <w:ins w:id="332" w:author="Itc145 Itc145" w:date="2013-07-03T10:59:00Z"/>
                <w:rFonts w:ascii="Arial" w:eastAsia="+mn-ea" w:hAnsi="Arial" w:cs="Arial"/>
                <w:color w:val="000000"/>
                <w:kern w:val="24"/>
                <w:sz w:val="20"/>
              </w:rPr>
            </w:pPr>
            <w:ins w:id="333" w:author="Itc145 Itc145" w:date="2013-07-03T10:59:00Z">
              <w:r w:rsidRPr="004D79AB">
                <w:rPr>
                  <w:rFonts w:ascii="Arial" w:eastAsia="+mn-ea" w:hAnsi="Arial" w:cs="Arial"/>
                  <w:color w:val="000000"/>
                  <w:kern w:val="24"/>
                  <w:sz w:val="20"/>
                </w:rPr>
                <w:t>"Everyone has the right to own property alone as well as in association with others." Universal Declaration of Human Rights, Article 17.</w:t>
              </w:r>
            </w:ins>
          </w:p>
          <w:p w:rsidR="00BB59FB" w:rsidRPr="004D79AB" w:rsidRDefault="00BB59FB" w:rsidP="004D79AB">
            <w:pPr>
              <w:pStyle w:val="NormalWeb"/>
              <w:spacing w:before="0" w:beforeAutospacing="0" w:after="0" w:afterAutospacing="0"/>
              <w:rPr>
                <w:rFonts w:ascii="Arial" w:hAnsi="Arial" w:cs="Arial"/>
                <w:sz w:val="20"/>
              </w:rPr>
            </w:pPr>
          </w:p>
          <w:p w:rsidR="00BB59FB" w:rsidRPr="005D215D" w:rsidRDefault="00BB59FB" w:rsidP="004D79AB">
            <w:pPr>
              <w:pStyle w:val="NormalWeb"/>
              <w:spacing w:before="0" w:beforeAutospacing="0" w:after="0" w:afterAutospacing="0"/>
              <w:rPr>
                <w:rFonts w:ascii="Arial" w:eastAsia="+mn-ea" w:hAnsi="Arial" w:cs="Arial"/>
                <w:color w:val="000000"/>
                <w:kern w:val="24"/>
                <w:sz w:val="20"/>
                <w:rPrChange w:id="334" w:author="Itc145 Itc145" w:date="2013-07-03T11:12:00Z">
                  <w:rPr>
                    <w:rFonts w:ascii="Arial" w:eastAsia="+mn-ea" w:hAnsi="Arial" w:cs="Arial"/>
                    <w:b/>
                    <w:bCs/>
                    <w:color w:val="000000"/>
                    <w:kern w:val="24"/>
                    <w:sz w:val="20"/>
                  </w:rPr>
                </w:rPrChange>
              </w:rPr>
            </w:pPr>
            <w:r w:rsidRPr="005D215D">
              <w:rPr>
                <w:rFonts w:ascii="Arial" w:eastAsia="+mn-ea" w:hAnsi="Arial" w:cs="Arial"/>
                <w:color w:val="000000"/>
                <w:kern w:val="24"/>
                <w:sz w:val="20"/>
                <w:rPrChange w:id="335" w:author="Itc145 Itc145" w:date="2013-07-03T11:12:00Z">
                  <w:rPr>
                    <w:rFonts w:ascii="Arial" w:eastAsia="+mn-ea" w:hAnsi="Arial" w:cs="Arial"/>
                    <w:b/>
                    <w:bCs/>
                    <w:color w:val="000000"/>
                    <w:kern w:val="24"/>
                    <w:sz w:val="20"/>
                    <w:szCs w:val="22"/>
                  </w:rPr>
                </w:rPrChange>
              </w:rPr>
              <w:t xml:space="preserve">Will widows in </w:t>
            </w:r>
            <w:del w:id="336" w:author="Terada Saori" w:date="2013-07-03T07:33:00Z">
              <w:r w:rsidRPr="005D215D" w:rsidDel="002F10C1">
                <w:rPr>
                  <w:rFonts w:ascii="Arial" w:eastAsia="+mn-ea" w:hAnsi="Arial" w:cs="Arial"/>
                  <w:color w:val="000000"/>
                  <w:kern w:val="24"/>
                  <w:sz w:val="20"/>
                  <w:rPrChange w:id="337" w:author="Itc145 Itc145" w:date="2013-07-03T11:12:00Z">
                    <w:rPr>
                      <w:rFonts w:ascii="Arial" w:eastAsia="+mn-ea" w:hAnsi="Arial" w:cs="Arial"/>
                      <w:b/>
                      <w:bCs/>
                      <w:color w:val="000000"/>
                      <w:kern w:val="24"/>
                      <w:sz w:val="20"/>
                      <w:szCs w:val="22"/>
                    </w:rPr>
                  </w:rPrChange>
                </w:rPr>
                <w:delText xml:space="preserve">India </w:delText>
              </w:r>
            </w:del>
            <w:ins w:id="338" w:author="Terada Saori" w:date="2013-07-03T07:33:00Z">
              <w:r w:rsidR="002F10C1" w:rsidRPr="005D215D">
                <w:rPr>
                  <w:rFonts w:ascii="Arial" w:eastAsia="+mn-ea" w:hAnsi="Arial" w:cs="Arial"/>
                  <w:color w:val="000000"/>
                  <w:kern w:val="24"/>
                  <w:sz w:val="20"/>
                  <w:rPrChange w:id="339" w:author="Itc145 Itc145" w:date="2013-07-03T11:12:00Z">
                    <w:rPr>
                      <w:rFonts w:ascii="Arial" w:eastAsia="+mn-ea" w:hAnsi="Arial" w:cs="Arial"/>
                      <w:b/>
                      <w:bCs/>
                      <w:color w:val="000000"/>
                      <w:kern w:val="24"/>
                      <w:sz w:val="20"/>
                      <w:szCs w:val="22"/>
                    </w:rPr>
                  </w:rPrChange>
                </w:rPr>
                <w:t xml:space="preserve">Aceh (Indonesia) </w:t>
              </w:r>
            </w:ins>
            <w:r w:rsidRPr="005D215D">
              <w:rPr>
                <w:rFonts w:ascii="Arial" w:eastAsia="+mn-ea" w:hAnsi="Arial" w:cs="Arial"/>
                <w:color w:val="000000"/>
                <w:kern w:val="24"/>
                <w:sz w:val="20"/>
                <w:rPrChange w:id="340" w:author="Itc145 Itc145" w:date="2013-07-03T11:12:00Z">
                  <w:rPr>
                    <w:rFonts w:ascii="Arial" w:eastAsia="+mn-ea" w:hAnsi="Arial" w:cs="Arial"/>
                    <w:b/>
                    <w:bCs/>
                    <w:color w:val="000000"/>
                    <w:kern w:val="24"/>
                    <w:sz w:val="20"/>
                    <w:szCs w:val="22"/>
                  </w:rPr>
                </w:rPrChange>
              </w:rPr>
              <w:t xml:space="preserve">have access to land once owned by their husbands? </w:t>
            </w:r>
          </w:p>
          <w:p w:rsidR="00BB59FB" w:rsidRPr="004D79AB" w:rsidRDefault="00BB59FB" w:rsidP="004D79AB">
            <w:pPr>
              <w:pStyle w:val="NormalWeb"/>
              <w:spacing w:before="0" w:beforeAutospacing="0" w:after="0" w:afterAutospacing="0"/>
              <w:rPr>
                <w:rFonts w:ascii="Arial" w:hAnsi="Arial" w:cs="Arial"/>
                <w:sz w:val="20"/>
              </w:rPr>
            </w:pPr>
          </w:p>
          <w:p w:rsidR="00BB59FB" w:rsidDel="00D7529B" w:rsidRDefault="00BB59FB" w:rsidP="004D79AB">
            <w:pPr>
              <w:pStyle w:val="NormalWeb"/>
              <w:spacing w:before="0" w:beforeAutospacing="0" w:after="0" w:afterAutospacing="0"/>
              <w:rPr>
                <w:del w:id="341" w:author="Itc145 Itc145" w:date="2013-07-03T10:59:00Z"/>
                <w:rFonts w:ascii="Arial" w:eastAsia="+mn-ea" w:hAnsi="Arial" w:cs="Arial"/>
                <w:color w:val="000000"/>
                <w:kern w:val="24"/>
                <w:sz w:val="20"/>
              </w:rPr>
            </w:pPr>
            <w:del w:id="342" w:author="Itc145 Itc145" w:date="2013-07-03T10:59:00Z">
              <w:r w:rsidRPr="004D79AB" w:rsidDel="00D7529B">
                <w:rPr>
                  <w:rFonts w:ascii="Arial" w:eastAsia="+mn-ea" w:hAnsi="Arial" w:cs="Arial"/>
                  <w:color w:val="000000"/>
                  <w:kern w:val="24"/>
                  <w:sz w:val="20"/>
                </w:rPr>
                <w:delText>"Everyone has the right to own property alone as well as in association with others." Universal Declaration of Human Rights, Article 17.</w:delText>
              </w:r>
            </w:del>
          </w:p>
          <w:p w:rsidR="00D7529B" w:rsidRPr="005D215D" w:rsidRDefault="00D7529B" w:rsidP="00D7529B">
            <w:pPr>
              <w:pStyle w:val="NormalWeb"/>
              <w:spacing w:before="0" w:beforeAutospacing="0" w:after="0" w:afterAutospacing="0"/>
              <w:rPr>
                <w:ins w:id="343" w:author="Itc145 Itc145" w:date="2013-07-03T11:01:00Z"/>
                <w:rFonts w:ascii="Arial" w:eastAsia="+mn-ea" w:hAnsi="Arial" w:cs="Arial"/>
                <w:b/>
                <w:bCs/>
                <w:color w:val="000000"/>
                <w:kern w:val="24"/>
                <w:sz w:val="20"/>
                <w:rPrChange w:id="344" w:author="Itc145 Itc145" w:date="2013-07-03T11:12:00Z">
                  <w:rPr>
                    <w:ins w:id="345" w:author="Itc145 Itc145" w:date="2013-07-03T11:01:00Z"/>
                    <w:rFonts w:ascii="Arial" w:eastAsia="+mn-ea" w:hAnsi="Arial" w:cs="Arial"/>
                    <w:color w:val="000000"/>
                    <w:kern w:val="24"/>
                    <w:sz w:val="20"/>
                  </w:rPr>
                </w:rPrChange>
              </w:rPr>
            </w:pPr>
            <w:ins w:id="346" w:author="Itc145 Itc145" w:date="2013-07-03T11:01:00Z">
              <w:r w:rsidRPr="005D215D">
                <w:rPr>
                  <w:rFonts w:ascii="Arial" w:eastAsia="+mn-ea" w:hAnsi="Arial" w:cs="Arial"/>
                  <w:b/>
                  <w:bCs/>
                  <w:color w:val="000000"/>
                  <w:kern w:val="24"/>
                  <w:sz w:val="20"/>
                  <w:rPrChange w:id="347" w:author="Itc145 Itc145" w:date="2013-07-03T11:12:00Z">
                    <w:rPr>
                      <w:rFonts w:ascii="Arial" w:eastAsia="+mn-ea" w:hAnsi="Arial" w:cs="Arial"/>
                      <w:color w:val="000000"/>
                      <w:kern w:val="24"/>
                      <w:sz w:val="20"/>
                      <w:szCs w:val="22"/>
                    </w:rPr>
                  </w:rPrChange>
                </w:rPr>
                <w:t>"Men and women of full age, without any limitation due to race, nationality or religion, have the right to marry and to found a family....Marriage shall be entered into only with the free and full consent of the intending spouses." Universal Declaration of Human Rights, Article 16</w:t>
              </w:r>
            </w:ins>
          </w:p>
          <w:p w:rsidR="00D7529B" w:rsidRDefault="00D7529B" w:rsidP="004D79AB">
            <w:pPr>
              <w:pStyle w:val="NormalWeb"/>
              <w:spacing w:before="0" w:beforeAutospacing="0" w:after="0" w:afterAutospacing="0"/>
              <w:rPr>
                <w:ins w:id="348" w:author="Itc145 Itc145" w:date="2013-07-03T11:01:00Z"/>
                <w:rFonts w:ascii="Arial" w:eastAsia="+mn-ea" w:hAnsi="Arial" w:cs="Arial"/>
                <w:color w:val="000000"/>
                <w:kern w:val="24"/>
                <w:sz w:val="20"/>
              </w:rPr>
            </w:pPr>
          </w:p>
          <w:p w:rsidR="00BB59FB" w:rsidRPr="004D79AB" w:rsidRDefault="00BB59FB" w:rsidP="004D79AB">
            <w:pPr>
              <w:pStyle w:val="NormalWeb"/>
              <w:spacing w:before="0" w:beforeAutospacing="0" w:after="0" w:afterAutospacing="0"/>
              <w:rPr>
                <w:rFonts w:ascii="Arial" w:hAnsi="Arial" w:cs="Arial"/>
                <w:sz w:val="20"/>
              </w:rPr>
            </w:pPr>
          </w:p>
          <w:p w:rsidR="00BB59FB" w:rsidRPr="00C8731E" w:rsidRDefault="002F10C1" w:rsidP="00D7529B">
            <w:pPr>
              <w:pStyle w:val="NormalWeb"/>
              <w:spacing w:before="0" w:beforeAutospacing="0" w:after="0" w:afterAutospacing="0"/>
              <w:rPr>
                <w:rFonts w:ascii="Arial" w:eastAsia="+mn-ea" w:hAnsi="Arial" w:cs="Arial"/>
                <w:b/>
                <w:bCs/>
                <w:color w:val="000000"/>
                <w:kern w:val="24"/>
                <w:sz w:val="20"/>
              </w:rPr>
            </w:pPr>
            <w:ins w:id="349" w:author="Terada Saori" w:date="2013-07-03T07:34:00Z">
              <w:del w:id="350" w:author="Itc145 Itc145" w:date="2013-07-03T11:02:00Z">
                <w:r w:rsidDel="00D7529B">
                  <w:rPr>
                    <w:rFonts w:ascii="Arial" w:eastAsia="+mn-ea" w:hAnsi="Arial" w:cs="Arial"/>
                    <w:b/>
                    <w:bCs/>
                    <w:color w:val="000000"/>
                    <w:kern w:val="24"/>
                    <w:sz w:val="20"/>
                  </w:rPr>
                  <w:delText xml:space="preserve">In communities where there are much less women and girls than men, </w:delText>
                </w:r>
              </w:del>
            </w:ins>
            <w:ins w:id="351" w:author="Terada Saori" w:date="2013-07-03T07:35:00Z">
              <w:del w:id="352" w:author="Itc145 Itc145" w:date="2013-07-03T11:02:00Z">
                <w:r w:rsidDel="00D7529B">
                  <w:rPr>
                    <w:rFonts w:ascii="Arial" w:eastAsia="+mn-ea" w:hAnsi="Arial" w:cs="Arial"/>
                    <w:b/>
                    <w:bCs/>
                    <w:color w:val="000000"/>
                    <w:kern w:val="24"/>
                    <w:sz w:val="20"/>
                  </w:rPr>
                  <w:delText xml:space="preserve">what may happen to men looking to (re)marry? </w:delText>
                </w:r>
              </w:del>
            </w:ins>
            <w:ins w:id="353" w:author="Itc145 Itc145" w:date="2013-07-03T11:04:00Z">
              <w:r w:rsidR="00D7529B" w:rsidRPr="00C8731E">
                <w:rPr>
                  <w:rFonts w:ascii="Arial" w:eastAsia="+mn-ea" w:hAnsi="Arial" w:cs="Arial"/>
                  <w:b/>
                  <w:bCs/>
                  <w:color w:val="000000"/>
                  <w:kern w:val="24"/>
                  <w:sz w:val="20"/>
                </w:rPr>
                <w:t xml:space="preserve">? </w:t>
              </w:r>
              <w:r w:rsidR="00D7529B">
                <w:rPr>
                  <w:rFonts w:ascii="Arial" w:eastAsia="+mn-ea" w:hAnsi="Arial" w:cs="Arial"/>
                  <w:b/>
                  <w:bCs/>
                  <w:color w:val="000000"/>
                  <w:kern w:val="24"/>
                  <w:sz w:val="20"/>
                </w:rPr>
                <w:t xml:space="preserve">In communities where there are much less women and girls than men, </w:t>
              </w:r>
              <w:r w:rsidR="00D7529B" w:rsidRPr="005D215D">
                <w:rPr>
                  <w:rFonts w:ascii="Arial" w:eastAsia="+mn-ea" w:hAnsi="Arial" w:cs="Arial"/>
                  <w:color w:val="000000"/>
                  <w:kern w:val="24"/>
                  <w:sz w:val="20"/>
                  <w:rPrChange w:id="354" w:author="Itc145 Itc145" w:date="2013-07-03T11:12:00Z">
                    <w:rPr>
                      <w:rFonts w:ascii="Arial" w:eastAsia="+mn-ea" w:hAnsi="Arial" w:cs="Arial"/>
                      <w:b/>
                      <w:bCs/>
                      <w:color w:val="000000"/>
                      <w:kern w:val="24"/>
                      <w:sz w:val="20"/>
                      <w:szCs w:val="22"/>
                    </w:rPr>
                  </w:rPrChange>
                </w:rPr>
                <w:t>w</w:t>
              </w:r>
            </w:ins>
            <w:del w:id="355" w:author="Itc145 Itc145" w:date="2013-07-03T11:03:00Z">
              <w:r w:rsidR="00BB59FB" w:rsidRPr="005D215D" w:rsidDel="00D7529B">
                <w:rPr>
                  <w:rFonts w:eastAsia="+mn-ea"/>
                  <w:rPrChange w:id="356" w:author="Itc145 Itc145" w:date="2013-07-03T11:12:00Z">
                    <w:rPr>
                      <w:rFonts w:ascii="Arial" w:eastAsia="+mn-ea" w:hAnsi="Arial" w:cs="Arial"/>
                      <w:b/>
                      <w:bCs/>
                      <w:color w:val="000000"/>
                      <w:kern w:val="24"/>
                      <w:sz w:val="20"/>
                      <w:szCs w:val="22"/>
                    </w:rPr>
                  </w:rPrChange>
                </w:rPr>
                <w:delText>W</w:delText>
              </w:r>
              <w:r w:rsidR="00BB59FB" w:rsidRPr="005D215D" w:rsidDel="00D7529B">
                <w:rPr>
                  <w:rFonts w:ascii="Arial" w:eastAsia="+mn-ea" w:hAnsi="Arial" w:cs="Arial"/>
                  <w:color w:val="000000"/>
                  <w:kern w:val="24"/>
                  <w:sz w:val="20"/>
                  <w:rPrChange w:id="357" w:author="Itc145 Itc145" w:date="2013-07-03T11:12:00Z">
                    <w:rPr>
                      <w:rFonts w:ascii="Arial" w:eastAsia="+mn-ea" w:hAnsi="Arial" w:cs="Arial"/>
                      <w:b/>
                      <w:bCs/>
                      <w:color w:val="000000"/>
                      <w:kern w:val="24"/>
                      <w:sz w:val="20"/>
                      <w:szCs w:val="22"/>
                    </w:rPr>
                  </w:rPrChange>
                </w:rPr>
                <w:delText>i</w:delText>
              </w:r>
            </w:del>
            <w:r w:rsidR="00BB59FB" w:rsidRPr="005D215D">
              <w:rPr>
                <w:rFonts w:ascii="Arial" w:eastAsia="+mn-ea" w:hAnsi="Arial" w:cs="Arial"/>
                <w:color w:val="000000"/>
                <w:kern w:val="24"/>
                <w:sz w:val="20"/>
                <w:rPrChange w:id="358" w:author="Itc145 Itc145" w:date="2013-07-03T11:12:00Z">
                  <w:rPr>
                    <w:rFonts w:ascii="Arial" w:eastAsia="+mn-ea" w:hAnsi="Arial" w:cs="Arial"/>
                    <w:b/>
                    <w:bCs/>
                    <w:color w:val="000000"/>
                    <w:kern w:val="24"/>
                    <w:sz w:val="20"/>
                    <w:szCs w:val="22"/>
                  </w:rPr>
                </w:rPrChange>
              </w:rPr>
              <w:t>ll younger women</w:t>
            </w:r>
            <w:ins w:id="359" w:author="Itc145 Itc145" w:date="2013-07-03T11:04:00Z">
              <w:r w:rsidR="00D7529B" w:rsidRPr="005D215D">
                <w:rPr>
                  <w:rFonts w:ascii="Arial" w:eastAsia="+mn-ea" w:hAnsi="Arial" w:cs="Arial"/>
                  <w:color w:val="000000"/>
                  <w:kern w:val="24"/>
                  <w:sz w:val="20"/>
                  <w:rPrChange w:id="360" w:author="Itc145 Itc145" w:date="2013-07-03T11:12:00Z">
                    <w:rPr>
                      <w:rFonts w:ascii="Arial" w:eastAsia="+mn-ea" w:hAnsi="Arial" w:cs="Arial"/>
                      <w:b/>
                      <w:bCs/>
                      <w:color w:val="000000"/>
                      <w:kern w:val="24"/>
                      <w:sz w:val="20"/>
                      <w:szCs w:val="22"/>
                    </w:rPr>
                  </w:rPrChange>
                </w:rPr>
                <w:t xml:space="preserve"> be pressured</w:t>
              </w:r>
            </w:ins>
            <w:r w:rsidR="00BB59FB" w:rsidRPr="005D215D">
              <w:rPr>
                <w:rFonts w:ascii="Arial" w:eastAsia="+mn-ea" w:hAnsi="Arial" w:cs="Arial"/>
                <w:color w:val="000000"/>
                <w:kern w:val="24"/>
                <w:sz w:val="20"/>
                <w:rPrChange w:id="361" w:author="Itc145 Itc145" w:date="2013-07-03T11:12:00Z">
                  <w:rPr>
                    <w:rFonts w:ascii="Arial" w:eastAsia="+mn-ea" w:hAnsi="Arial" w:cs="Arial"/>
                    <w:b/>
                    <w:bCs/>
                    <w:color w:val="000000"/>
                    <w:kern w:val="24"/>
                    <w:sz w:val="20"/>
                    <w:szCs w:val="22"/>
                  </w:rPr>
                </w:rPrChange>
              </w:rPr>
              <w:t xml:space="preserve"> enter into marriages with much older men?</w:t>
            </w:r>
            <w:r w:rsidR="00BB59FB" w:rsidRPr="00C8731E">
              <w:rPr>
                <w:rFonts w:ascii="Arial" w:eastAsia="+mn-ea" w:hAnsi="Arial" w:cs="Arial"/>
                <w:b/>
                <w:bCs/>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Del="00E03FA2" w:rsidRDefault="00BB59FB" w:rsidP="004D79AB">
            <w:pPr>
              <w:pStyle w:val="NormalWeb"/>
              <w:spacing w:before="0" w:beforeAutospacing="0" w:after="0" w:afterAutospacing="0"/>
              <w:rPr>
                <w:del w:id="362" w:author="Itc145 Itc145" w:date="2013-07-03T11:01:00Z"/>
                <w:rFonts w:ascii="Arial" w:eastAsia="+mn-ea" w:hAnsi="Arial" w:cs="Arial"/>
                <w:color w:val="000000"/>
                <w:kern w:val="24"/>
                <w:sz w:val="20"/>
              </w:rPr>
            </w:pPr>
            <w:del w:id="363" w:author="Itc145 Itc145" w:date="2013-07-03T11:01:00Z">
              <w:r w:rsidRPr="004D79AB" w:rsidDel="00D7529B">
                <w:rPr>
                  <w:rFonts w:ascii="Arial" w:eastAsia="+mn-ea" w:hAnsi="Arial" w:cs="Arial"/>
                  <w:color w:val="000000"/>
                  <w:kern w:val="24"/>
                  <w:sz w:val="20"/>
                </w:rPr>
                <w:delText>"Men and women of full age, without any limitation due to race, nationality or religion, have the right to marry and to found a family....Marriage shall be entered into only with the free and full consent of the intending spouses." Universal Declaration of Human Rights, Article 16</w:delText>
              </w:r>
            </w:del>
          </w:p>
          <w:p w:rsidR="00E03FA2" w:rsidRPr="005D215D" w:rsidRDefault="00E03FA2" w:rsidP="004D79AB">
            <w:pPr>
              <w:pStyle w:val="NormalWeb"/>
              <w:spacing w:before="0" w:beforeAutospacing="0" w:after="0" w:afterAutospacing="0"/>
              <w:rPr>
                <w:ins w:id="364" w:author="Itc145 Itc145" w:date="2013-07-03T11:05:00Z"/>
                <w:rFonts w:ascii="Arial" w:eastAsia="+mn-ea" w:hAnsi="Arial" w:cs="Arial"/>
                <w:b/>
                <w:bCs/>
                <w:color w:val="000000"/>
                <w:kern w:val="24"/>
                <w:sz w:val="20"/>
                <w:rPrChange w:id="365" w:author="Itc145 Itc145" w:date="2013-07-03T11:11:00Z">
                  <w:rPr>
                    <w:ins w:id="366" w:author="Itc145 Itc145" w:date="2013-07-03T11:05:00Z"/>
                    <w:rFonts w:ascii="Arial" w:eastAsia="+mn-ea" w:hAnsi="Arial" w:cs="Arial"/>
                    <w:color w:val="000000"/>
                    <w:kern w:val="24"/>
                    <w:sz w:val="20"/>
                  </w:rPr>
                </w:rPrChange>
              </w:rPr>
            </w:pPr>
          </w:p>
          <w:p w:rsidR="00E03FA2" w:rsidRPr="005D215D" w:rsidRDefault="00E03FA2" w:rsidP="00E03FA2">
            <w:pPr>
              <w:pStyle w:val="NormalWeb"/>
              <w:spacing w:before="0" w:beforeAutospacing="0" w:after="0" w:afterAutospacing="0"/>
              <w:rPr>
                <w:ins w:id="367" w:author="Itc145 Itc145" w:date="2013-07-03T11:05:00Z"/>
                <w:rFonts w:ascii="Arial" w:eastAsia="+mn-ea" w:hAnsi="Arial" w:cs="Arial"/>
                <w:b/>
                <w:bCs/>
                <w:color w:val="000000"/>
                <w:kern w:val="24"/>
                <w:sz w:val="20"/>
                <w:rPrChange w:id="368" w:author="Itc145 Itc145" w:date="2013-07-03T11:11:00Z">
                  <w:rPr>
                    <w:ins w:id="369" w:author="Itc145 Itc145" w:date="2013-07-03T11:05:00Z"/>
                    <w:rFonts w:ascii="Arial" w:eastAsia="+mn-ea" w:hAnsi="Arial" w:cs="Arial"/>
                    <w:color w:val="000000"/>
                    <w:kern w:val="24"/>
                    <w:sz w:val="20"/>
                  </w:rPr>
                </w:rPrChange>
              </w:rPr>
            </w:pPr>
            <w:ins w:id="370" w:author="Itc145 Itc145" w:date="2013-07-03T11:05:00Z">
              <w:r w:rsidRPr="005D215D">
                <w:rPr>
                  <w:rFonts w:ascii="Arial" w:eastAsia="+mn-ea" w:hAnsi="Arial" w:cs="Arial"/>
                  <w:b/>
                  <w:bCs/>
                  <w:color w:val="000000"/>
                  <w:kern w:val="24"/>
                  <w:sz w:val="20"/>
                  <w:rPrChange w:id="371" w:author="Itc145 Itc145" w:date="2013-07-03T11:11:00Z">
                    <w:rPr>
                      <w:rFonts w:ascii="Arial" w:eastAsia="+mn-ea" w:hAnsi="Arial" w:cs="Arial"/>
                      <w:color w:val="000000"/>
                      <w:kern w:val="24"/>
                      <w:sz w:val="20"/>
                      <w:szCs w:val="22"/>
                    </w:rPr>
                  </w:rPrChange>
                </w:rPr>
                <w:t>"Everyone has the right to education." Universal Declaration of Human Rights, Article 28</w:t>
              </w:r>
            </w:ins>
          </w:p>
          <w:p w:rsidR="00E03FA2" w:rsidRDefault="00E03FA2" w:rsidP="004D79AB">
            <w:pPr>
              <w:pStyle w:val="NormalWeb"/>
              <w:spacing w:before="0" w:beforeAutospacing="0" w:after="0" w:afterAutospacing="0"/>
              <w:rPr>
                <w:ins w:id="372" w:author="Itc145 Itc145" w:date="2013-07-03T11:08:00Z"/>
                <w:rFonts w:ascii="Arial" w:eastAsia="+mn-ea" w:hAnsi="Arial" w:cs="Arial"/>
                <w:color w:val="000000"/>
                <w:kern w:val="24"/>
                <w:sz w:val="20"/>
              </w:rPr>
            </w:pPr>
            <w:ins w:id="373" w:author="Itc145 Itc145" w:date="2013-07-03T11:07:00Z">
              <w:r>
                <w:rPr>
                  <w:rFonts w:ascii="Arial" w:eastAsia="+mn-ea" w:hAnsi="Arial" w:cs="Arial"/>
                  <w:color w:val="000000"/>
                  <w:kern w:val="24"/>
                  <w:sz w:val="20"/>
                </w:rPr>
                <w:t>If you</w:t>
              </w:r>
            </w:ins>
            <w:ins w:id="374" w:author="Itc145 Itc145" w:date="2013-07-03T11:08:00Z">
              <w:r>
                <w:rPr>
                  <w:rFonts w:ascii="Arial" w:eastAsia="+mn-ea" w:hAnsi="Arial" w:cs="Arial"/>
                  <w:color w:val="000000"/>
                  <w:kern w:val="24"/>
                  <w:sz w:val="20"/>
                </w:rPr>
                <w:t>nger</w:t>
              </w:r>
            </w:ins>
            <w:ins w:id="375" w:author="Itc145 Itc145" w:date="2013-07-03T11:07:00Z">
              <w:r>
                <w:rPr>
                  <w:rFonts w:ascii="Arial" w:eastAsia="+mn-ea" w:hAnsi="Arial" w:cs="Arial"/>
                  <w:color w:val="000000"/>
                  <w:kern w:val="24"/>
                  <w:sz w:val="20"/>
                </w:rPr>
                <w:t xml:space="preserve"> women do enter into </w:t>
              </w:r>
            </w:ins>
            <w:ins w:id="376" w:author="Itc145 Itc145" w:date="2013-07-03T11:08:00Z">
              <w:r>
                <w:rPr>
                  <w:rFonts w:ascii="Arial" w:eastAsia="+mn-ea" w:hAnsi="Arial" w:cs="Arial"/>
                  <w:color w:val="000000"/>
                  <w:kern w:val="24"/>
                  <w:sz w:val="20"/>
                </w:rPr>
                <w:t>early marriage, what are the risks in terms of compromising their education?</w:t>
              </w:r>
            </w:ins>
          </w:p>
          <w:p w:rsidR="00E03FA2" w:rsidRDefault="00E03FA2" w:rsidP="004D79AB">
            <w:pPr>
              <w:pStyle w:val="NormalWeb"/>
              <w:spacing w:before="0" w:beforeAutospacing="0" w:after="0" w:afterAutospacing="0"/>
              <w:rPr>
                <w:ins w:id="377" w:author="Itc145 Itc145" w:date="2013-07-03T11:08:00Z"/>
                <w:rFonts w:ascii="Arial" w:eastAsia="+mn-ea" w:hAnsi="Arial" w:cs="Arial"/>
                <w:color w:val="000000"/>
                <w:kern w:val="24"/>
                <w:sz w:val="20"/>
              </w:rPr>
            </w:pPr>
          </w:p>
          <w:p w:rsidR="00BB59FB" w:rsidRPr="005D215D" w:rsidRDefault="005D215D" w:rsidP="005D215D">
            <w:pPr>
              <w:pStyle w:val="NormalWeb"/>
              <w:spacing w:before="0" w:beforeAutospacing="0" w:after="0" w:afterAutospacing="0"/>
              <w:rPr>
                <w:ins w:id="378" w:author="Itc145 Itc145" w:date="2013-07-03T11:11:00Z"/>
                <w:rFonts w:ascii="Arial" w:eastAsia="+mn-ea" w:hAnsi="Arial" w:cs="Arial"/>
                <w:b/>
                <w:bCs/>
                <w:color w:val="000000"/>
                <w:kern w:val="24"/>
                <w:sz w:val="20"/>
                <w:rPrChange w:id="379" w:author="Itc145 Itc145" w:date="2013-07-03T11:11:00Z">
                  <w:rPr>
                    <w:ins w:id="380" w:author="Itc145 Itc145" w:date="2013-07-03T11:11:00Z"/>
                    <w:rFonts w:ascii="Arial" w:eastAsia="+mn-ea" w:hAnsi="Arial" w:cs="Arial"/>
                    <w:color w:val="000000"/>
                    <w:kern w:val="24"/>
                    <w:sz w:val="20"/>
                  </w:rPr>
                </w:rPrChange>
              </w:rPr>
            </w:pPr>
            <w:ins w:id="381" w:author="Itc145 Itc145" w:date="2013-07-03T11:12:00Z">
              <w:r>
                <w:rPr>
                  <w:rFonts w:ascii="Arial" w:eastAsia="+mn-ea" w:hAnsi="Arial" w:cs="Arial"/>
                  <w:b/>
                  <w:bCs/>
                  <w:color w:val="000000"/>
                  <w:kern w:val="24"/>
                  <w:sz w:val="20"/>
                </w:rPr>
                <w:t>W</w:t>
              </w:r>
            </w:ins>
            <w:ins w:id="382" w:author="Itc145 Itc145" w:date="2013-07-03T11:11:00Z">
              <w:r w:rsidRPr="005D215D">
                <w:rPr>
                  <w:rFonts w:ascii="Arial" w:eastAsia="+mn-ea" w:hAnsi="Arial" w:cs="Arial"/>
                  <w:b/>
                  <w:bCs/>
                  <w:color w:val="000000"/>
                  <w:kern w:val="24"/>
                  <w:sz w:val="20"/>
                  <w:rPrChange w:id="383" w:author="Itc145 Itc145" w:date="2013-07-03T11:11:00Z">
                    <w:rPr>
                      <w:rFonts w:ascii="Arial" w:eastAsia="+mn-ea" w:hAnsi="Arial" w:cs="Arial"/>
                      <w:color w:val="000000"/>
                      <w:kern w:val="24"/>
                      <w:sz w:val="20"/>
                      <w:szCs w:val="22"/>
                    </w:rPr>
                  </w:rPrChange>
                </w:rPr>
                <w:t xml:space="preserve">omen </w:t>
              </w:r>
            </w:ins>
            <w:ins w:id="384" w:author="Itc145 Itc145" w:date="2013-07-03T11:12:00Z">
              <w:r>
                <w:rPr>
                  <w:rFonts w:ascii="Arial" w:eastAsia="+mn-ea" w:hAnsi="Arial" w:cs="Arial"/>
                  <w:b/>
                  <w:bCs/>
                  <w:color w:val="000000"/>
                  <w:kern w:val="24"/>
                  <w:sz w:val="20"/>
                </w:rPr>
                <w:t xml:space="preserve">are guaranted </w:t>
              </w:r>
            </w:ins>
            <w:ins w:id="385" w:author="Itc145 Itc145" w:date="2013-07-03T11:11:00Z">
              <w:r w:rsidRPr="005D215D">
                <w:rPr>
                  <w:rFonts w:ascii="Arial" w:eastAsia="+mn-ea" w:hAnsi="Arial" w:cs="Arial"/>
                  <w:b/>
                  <w:bCs/>
                  <w:color w:val="000000"/>
                  <w:kern w:val="24"/>
                  <w:sz w:val="20"/>
                  <w:rPrChange w:id="386" w:author="Itc145 Itc145" w:date="2013-07-03T11:11:00Z">
                    <w:rPr>
                      <w:rFonts w:ascii="Arial" w:eastAsia="+mn-ea" w:hAnsi="Arial" w:cs="Arial"/>
                      <w:color w:val="000000"/>
                      <w:kern w:val="24"/>
                      <w:sz w:val="20"/>
                      <w:szCs w:val="22"/>
                    </w:rPr>
                  </w:rPrChange>
                </w:rPr>
                <w:t xml:space="preserve">equal rights in deciding “freely and responsibly on the number and spacing of their children </w:t>
              </w:r>
            </w:ins>
            <w:ins w:id="387" w:author="Itc145 Itc145" w:date="2013-07-03T11:12:00Z">
              <w:r w:rsidRPr="008369EA">
                <w:rPr>
                  <w:rFonts w:ascii="Arial" w:eastAsia="+mn-ea" w:hAnsi="Arial" w:cs="Arial"/>
                  <w:b/>
                  <w:bCs/>
                  <w:color w:val="000000"/>
                  <w:kern w:val="24"/>
                  <w:sz w:val="20"/>
                </w:rPr>
                <w:t>CEDAW (article 16)</w:t>
              </w:r>
            </w:ins>
          </w:p>
          <w:p w:rsidR="005D215D" w:rsidRPr="00E03FA2" w:rsidRDefault="005D215D" w:rsidP="004D79AB">
            <w:pPr>
              <w:pStyle w:val="NormalWeb"/>
              <w:spacing w:before="0" w:beforeAutospacing="0" w:after="0" w:afterAutospacing="0"/>
              <w:rPr>
                <w:rFonts w:ascii="Arial" w:hAnsi="Arial" w:cs="Arial"/>
                <w:sz w:val="20"/>
              </w:rPr>
            </w:pPr>
          </w:p>
          <w:p w:rsidR="00BB59FB" w:rsidRPr="00E03FA2" w:rsidRDefault="00BB59FB" w:rsidP="00E03FA2">
            <w:pPr>
              <w:pStyle w:val="NormalWeb"/>
              <w:spacing w:before="0" w:beforeAutospacing="0" w:after="0" w:afterAutospacing="0"/>
              <w:rPr>
                <w:rFonts w:ascii="Arial" w:eastAsia="+mn-ea" w:hAnsi="Arial" w:cs="Arial"/>
                <w:color w:val="000000"/>
                <w:kern w:val="24"/>
                <w:sz w:val="20"/>
                <w:rPrChange w:id="388" w:author="Itc145 Itc145" w:date="2013-07-03T11:10:00Z">
                  <w:rPr>
                    <w:rFonts w:ascii="Arial" w:eastAsia="+mn-ea" w:hAnsi="Arial" w:cs="Arial"/>
                    <w:b/>
                    <w:bCs/>
                    <w:color w:val="000000"/>
                    <w:kern w:val="24"/>
                    <w:sz w:val="20"/>
                  </w:rPr>
                </w:rPrChange>
              </w:rPr>
            </w:pPr>
            <w:del w:id="389" w:author="Terada Saori" w:date="2013-07-03T07:36:00Z">
              <w:r w:rsidRPr="00E03FA2" w:rsidDel="002F10C1">
                <w:rPr>
                  <w:rFonts w:ascii="Arial" w:eastAsia="+mn-ea" w:hAnsi="Arial" w:cs="Arial"/>
                  <w:color w:val="000000"/>
                  <w:kern w:val="24"/>
                  <w:sz w:val="20"/>
                  <w:rPrChange w:id="390" w:author="Itc145 Itc145" w:date="2013-07-03T11:10:00Z">
                    <w:rPr>
                      <w:rFonts w:ascii="Arial" w:eastAsia="+mn-ea" w:hAnsi="Arial" w:cs="Arial"/>
                      <w:b/>
                      <w:bCs/>
                      <w:color w:val="000000"/>
                      <w:kern w:val="24"/>
                      <w:sz w:val="20"/>
                      <w:szCs w:val="22"/>
                    </w:rPr>
                  </w:rPrChange>
                </w:rPr>
                <w:delText>And will this carry</w:delText>
              </w:r>
            </w:del>
            <w:ins w:id="391" w:author="Itc145 Itc145" w:date="2013-07-03T11:11:00Z">
              <w:r w:rsidR="005D215D">
                <w:rPr>
                  <w:rFonts w:ascii="Arial" w:eastAsia="+mn-ea" w:hAnsi="Arial" w:cs="Arial"/>
                  <w:color w:val="000000"/>
                  <w:kern w:val="24"/>
                  <w:sz w:val="20"/>
                </w:rPr>
                <w:t xml:space="preserve"> If younger women do enter into early marriage, </w:t>
              </w:r>
            </w:ins>
            <w:ins w:id="392" w:author="Terada Saori" w:date="2013-07-03T07:36:00Z">
              <w:del w:id="393" w:author="Itc145 Itc145" w:date="2013-07-03T11:11:00Z">
                <w:r w:rsidR="002F10C1" w:rsidRPr="00E03FA2" w:rsidDel="005D215D">
                  <w:rPr>
                    <w:rFonts w:ascii="Arial" w:eastAsia="+mn-ea" w:hAnsi="Arial" w:cs="Arial"/>
                    <w:color w:val="000000"/>
                    <w:kern w:val="24"/>
                    <w:sz w:val="20"/>
                    <w:rPrChange w:id="394" w:author="Itc145 Itc145" w:date="2013-07-03T11:10:00Z">
                      <w:rPr>
                        <w:rFonts w:ascii="Arial" w:eastAsia="+mn-ea" w:hAnsi="Arial" w:cs="Arial"/>
                        <w:b/>
                        <w:bCs/>
                        <w:color w:val="000000"/>
                        <w:kern w:val="24"/>
                        <w:sz w:val="20"/>
                        <w:szCs w:val="22"/>
                      </w:rPr>
                    </w:rPrChange>
                  </w:rPr>
                  <w:delText>W</w:delText>
                </w:r>
              </w:del>
            </w:ins>
            <w:ins w:id="395" w:author="Itc145 Itc145" w:date="2013-07-03T11:11:00Z">
              <w:r w:rsidR="005D215D">
                <w:rPr>
                  <w:rFonts w:ascii="Arial" w:eastAsia="+mn-ea" w:hAnsi="Arial" w:cs="Arial"/>
                  <w:color w:val="000000"/>
                  <w:kern w:val="24"/>
                  <w:sz w:val="20"/>
                </w:rPr>
                <w:t>w</w:t>
              </w:r>
            </w:ins>
            <w:ins w:id="396" w:author="Terada Saori" w:date="2013-07-03T07:36:00Z">
              <w:r w:rsidR="002F10C1" w:rsidRPr="00E03FA2">
                <w:rPr>
                  <w:rFonts w:ascii="Arial" w:eastAsia="+mn-ea" w:hAnsi="Arial" w:cs="Arial"/>
                  <w:color w:val="000000"/>
                  <w:kern w:val="24"/>
                  <w:sz w:val="20"/>
                  <w:rPrChange w:id="397" w:author="Itc145 Itc145" w:date="2013-07-03T11:10:00Z">
                    <w:rPr>
                      <w:rFonts w:ascii="Arial" w:eastAsia="+mn-ea" w:hAnsi="Arial" w:cs="Arial"/>
                      <w:b/>
                      <w:bCs/>
                      <w:color w:val="000000"/>
                      <w:kern w:val="24"/>
                      <w:sz w:val="20"/>
                      <w:szCs w:val="22"/>
                    </w:rPr>
                  </w:rPrChange>
                </w:rPr>
                <w:t>hat are the</w:t>
              </w:r>
            </w:ins>
            <w:r w:rsidRPr="00E03FA2">
              <w:rPr>
                <w:rFonts w:ascii="Arial" w:eastAsia="+mn-ea" w:hAnsi="Arial" w:cs="Arial"/>
                <w:color w:val="000000"/>
                <w:kern w:val="24"/>
                <w:sz w:val="20"/>
                <w:rPrChange w:id="398" w:author="Itc145 Itc145" w:date="2013-07-03T11:10:00Z">
                  <w:rPr>
                    <w:rFonts w:ascii="Arial" w:eastAsia="+mn-ea" w:hAnsi="Arial" w:cs="Arial"/>
                    <w:b/>
                    <w:bCs/>
                    <w:color w:val="000000"/>
                    <w:kern w:val="24"/>
                    <w:sz w:val="20"/>
                    <w:szCs w:val="22"/>
                  </w:rPr>
                </w:rPrChange>
              </w:rPr>
              <w:t xml:space="preserve"> risks in terms of </w:t>
            </w:r>
            <w:del w:id="399" w:author="Terada Saori" w:date="2013-07-03T07:36:00Z">
              <w:r w:rsidRPr="00E03FA2" w:rsidDel="002F10C1">
                <w:rPr>
                  <w:rFonts w:ascii="Arial" w:eastAsia="+mn-ea" w:hAnsi="Arial" w:cs="Arial"/>
                  <w:color w:val="000000"/>
                  <w:kern w:val="24"/>
                  <w:sz w:val="20"/>
                  <w:rPrChange w:id="400" w:author="Itc145 Itc145" w:date="2013-07-03T11:10:00Z">
                    <w:rPr>
                      <w:rFonts w:ascii="Arial" w:eastAsia="+mn-ea" w:hAnsi="Arial" w:cs="Arial"/>
                      <w:b/>
                      <w:bCs/>
                      <w:color w:val="000000"/>
                      <w:kern w:val="24"/>
                      <w:sz w:val="20"/>
                      <w:szCs w:val="22"/>
                    </w:rPr>
                  </w:rPrChange>
                </w:rPr>
                <w:delText>compromising their</w:delText>
              </w:r>
            </w:del>
            <w:ins w:id="401" w:author="Terada Saori" w:date="2013-07-03T07:36:00Z">
              <w:r w:rsidR="002F10C1" w:rsidRPr="00E03FA2">
                <w:rPr>
                  <w:rFonts w:ascii="Arial" w:eastAsia="+mn-ea" w:hAnsi="Arial" w:cs="Arial"/>
                  <w:color w:val="000000"/>
                  <w:kern w:val="24"/>
                  <w:sz w:val="20"/>
                  <w:rPrChange w:id="402" w:author="Itc145 Itc145" w:date="2013-07-03T11:10:00Z">
                    <w:rPr>
                      <w:rFonts w:ascii="Arial" w:eastAsia="+mn-ea" w:hAnsi="Arial" w:cs="Arial"/>
                      <w:b/>
                      <w:bCs/>
                      <w:color w:val="000000"/>
                      <w:kern w:val="24"/>
                      <w:sz w:val="20"/>
                      <w:szCs w:val="22"/>
                    </w:rPr>
                  </w:rPrChange>
                </w:rPr>
                <w:t>girls’</w:t>
              </w:r>
            </w:ins>
            <w:r w:rsidRPr="00E03FA2">
              <w:rPr>
                <w:rFonts w:ascii="Arial" w:eastAsia="+mn-ea" w:hAnsi="Arial" w:cs="Arial"/>
                <w:color w:val="000000"/>
                <w:kern w:val="24"/>
                <w:sz w:val="20"/>
                <w:rPrChange w:id="403" w:author="Itc145 Itc145" w:date="2013-07-03T11:10:00Z">
                  <w:rPr>
                    <w:rFonts w:ascii="Arial" w:eastAsia="+mn-ea" w:hAnsi="Arial" w:cs="Arial"/>
                    <w:b/>
                    <w:bCs/>
                    <w:color w:val="000000"/>
                    <w:kern w:val="24"/>
                    <w:sz w:val="20"/>
                    <w:szCs w:val="22"/>
                  </w:rPr>
                </w:rPrChange>
              </w:rPr>
              <w:t xml:space="preserve"> </w:t>
            </w:r>
            <w:del w:id="404" w:author="Itc145 Itc145" w:date="2013-07-03T11:10:00Z">
              <w:r w:rsidRPr="00E03FA2" w:rsidDel="00E03FA2">
                <w:rPr>
                  <w:rFonts w:ascii="Arial" w:eastAsia="+mn-ea" w:hAnsi="Arial" w:cs="Arial"/>
                  <w:color w:val="000000"/>
                  <w:kern w:val="24"/>
                  <w:sz w:val="20"/>
                  <w:rPrChange w:id="405" w:author="Itc145 Itc145" w:date="2013-07-03T11:10:00Z">
                    <w:rPr>
                      <w:rFonts w:ascii="Arial" w:eastAsia="+mn-ea" w:hAnsi="Arial" w:cs="Arial"/>
                      <w:b/>
                      <w:bCs/>
                      <w:color w:val="000000"/>
                      <w:kern w:val="24"/>
                      <w:sz w:val="20"/>
                      <w:szCs w:val="22"/>
                    </w:rPr>
                  </w:rPrChange>
                </w:rPr>
                <w:delText xml:space="preserve">education and </w:delText>
              </w:r>
            </w:del>
            <w:r w:rsidRPr="00E03FA2">
              <w:rPr>
                <w:rFonts w:ascii="Arial" w:eastAsia="+mn-ea" w:hAnsi="Arial" w:cs="Arial"/>
                <w:color w:val="000000"/>
                <w:kern w:val="24"/>
                <w:sz w:val="20"/>
                <w:rPrChange w:id="406" w:author="Itc145 Itc145" w:date="2013-07-03T11:10:00Z">
                  <w:rPr>
                    <w:rFonts w:ascii="Arial" w:eastAsia="+mn-ea" w:hAnsi="Arial" w:cs="Arial"/>
                    <w:b/>
                    <w:bCs/>
                    <w:color w:val="000000"/>
                    <w:kern w:val="24"/>
                    <w:sz w:val="20"/>
                    <w:szCs w:val="22"/>
                  </w:rPr>
                </w:rPrChange>
              </w:rPr>
              <w:t>reproductive health?</w:t>
            </w:r>
          </w:p>
          <w:p w:rsidR="00BB59FB" w:rsidRPr="004D79AB" w:rsidRDefault="00BB59FB" w:rsidP="004D79AB">
            <w:pPr>
              <w:pStyle w:val="NormalWeb"/>
              <w:spacing w:before="0" w:beforeAutospacing="0" w:after="0" w:afterAutospacing="0"/>
              <w:rPr>
                <w:rFonts w:ascii="Arial" w:hAnsi="Arial" w:cs="Arial"/>
                <w:sz w:val="20"/>
              </w:rPr>
            </w:pPr>
          </w:p>
          <w:p w:rsidR="00BB59FB" w:rsidDel="00E03FA2" w:rsidRDefault="00BB59FB" w:rsidP="004D79AB">
            <w:pPr>
              <w:pStyle w:val="NormalWeb"/>
              <w:spacing w:before="0" w:beforeAutospacing="0" w:after="0" w:afterAutospacing="0"/>
              <w:rPr>
                <w:del w:id="407" w:author="Itc145 Itc145" w:date="2013-07-03T11:08:00Z"/>
                <w:rFonts w:ascii="Arial" w:eastAsia="+mn-ea" w:hAnsi="Arial" w:cs="Arial"/>
                <w:color w:val="000000"/>
                <w:kern w:val="24"/>
                <w:sz w:val="20"/>
              </w:rPr>
            </w:pPr>
            <w:del w:id="408" w:author="Itc145 Itc145" w:date="2013-07-03T11:08:00Z">
              <w:r w:rsidRPr="004D79AB" w:rsidDel="00E03FA2">
                <w:rPr>
                  <w:rFonts w:ascii="Arial" w:eastAsia="+mn-ea" w:hAnsi="Arial" w:cs="Arial"/>
                  <w:color w:val="000000"/>
                  <w:kern w:val="24"/>
                  <w:sz w:val="20"/>
                </w:rPr>
                <w:delText>"Everyone has the right to education." Universal Declaration of Human Rights, Article 28</w:delText>
              </w:r>
            </w:del>
          </w:p>
          <w:p w:rsidR="00BB59FB" w:rsidRPr="004D79AB" w:rsidRDefault="00BB59FB" w:rsidP="004D79AB">
            <w:pPr>
              <w:pStyle w:val="NormalWeb"/>
              <w:spacing w:before="0" w:beforeAutospacing="0" w:after="0" w:afterAutospacing="0"/>
              <w:rPr>
                <w:rFonts w:ascii="Arial" w:hAnsi="Arial" w:cs="Arial"/>
                <w:sz w:val="20"/>
              </w:rPr>
            </w:pPr>
          </w:p>
          <w:p w:rsidR="00BB59FB" w:rsidDel="00E03FA2" w:rsidRDefault="00BB59FB" w:rsidP="004D79AB">
            <w:pPr>
              <w:pStyle w:val="NormalWeb"/>
              <w:spacing w:before="0" w:beforeAutospacing="0" w:after="0" w:afterAutospacing="0"/>
              <w:rPr>
                <w:del w:id="409" w:author="Itc145 Itc145" w:date="2013-07-03T11:09:00Z"/>
                <w:rFonts w:ascii="Arial" w:eastAsia="+mn-ea" w:hAnsi="Arial" w:cs="Arial"/>
                <w:color w:val="000000"/>
                <w:kern w:val="24"/>
                <w:sz w:val="20"/>
              </w:rPr>
            </w:pPr>
            <w:commentRangeStart w:id="410"/>
            <w:del w:id="411" w:author="Itc145 Itc145" w:date="2013-07-03T11:09:00Z">
              <w:r w:rsidRPr="004D79AB" w:rsidDel="00E03FA2">
                <w:rPr>
                  <w:rFonts w:ascii="Arial" w:eastAsia="+mn-ea" w:hAnsi="Arial" w:cs="Arial"/>
                  <w:color w:val="000000"/>
                  <w:kern w:val="24"/>
                  <w:sz w:val="20"/>
                </w:rPr>
                <w:delText xml:space="preserve">Women’s sexual and reproductive health is related to multiple human rights, including the right to life, the right to be free from torture, the right to health, the right to privacy, the right to education, and the prohibition of discrimination. The Committee on Economic, Social and Cultural Rights and the Committee on the Elimination of Discrimination against Women have both clearly indicated that women’s right to health includes their sexual and reproductive health. </w:delText>
              </w:r>
            </w:del>
            <w:del w:id="412" w:author="Itc145 Itc145" w:date="2013-07-03T11:11:00Z">
              <w:r w:rsidRPr="004D79AB" w:rsidDel="005D215D">
                <w:rPr>
                  <w:rFonts w:ascii="Arial" w:eastAsia="+mn-ea" w:hAnsi="Arial" w:cs="Arial"/>
                  <w:color w:val="000000"/>
                  <w:kern w:val="24"/>
                  <w:sz w:val="20"/>
                </w:rPr>
                <w:delText xml:space="preserve">CEDAW (article 16) guarantees women equal rights in deciding “freely and responsibly on the number and spacing of their children </w:delText>
              </w:r>
            </w:del>
            <w:del w:id="413" w:author="Itc145 Itc145" w:date="2013-07-03T11:09:00Z">
              <w:r w:rsidRPr="004D79AB" w:rsidDel="00E03FA2">
                <w:rPr>
                  <w:rFonts w:ascii="Arial" w:eastAsia="+mn-ea" w:hAnsi="Arial" w:cs="Arial"/>
                  <w:color w:val="000000"/>
                  <w:kern w:val="24"/>
                  <w:sz w:val="20"/>
                </w:rPr>
                <w:delText>and to have access to the information, education and means to enable them to exercise these rights.” CEDAW (article 10) also specifies that women’s right to education includes “access to specific educational information to help to ensure the health and well-being of families, including information and advice on family planning."</w:delText>
              </w:r>
              <w:commentRangeEnd w:id="410"/>
              <w:r w:rsidR="002F10C1" w:rsidDel="00E03FA2">
                <w:rPr>
                  <w:rStyle w:val="CommentReference"/>
                  <w:rFonts w:asciiTheme="minorHAnsi" w:eastAsiaTheme="minorEastAsia" w:hAnsiTheme="minorHAnsi" w:cstheme="minorBidi"/>
                </w:rPr>
                <w:commentReference w:id="410"/>
              </w:r>
            </w:del>
          </w:p>
          <w:p w:rsidR="00BB59FB" w:rsidRPr="004D79AB" w:rsidRDefault="00BB59FB" w:rsidP="004D79AB">
            <w:pPr>
              <w:pStyle w:val="NormalWeb"/>
              <w:spacing w:before="0" w:beforeAutospacing="0" w:after="0" w:afterAutospacing="0"/>
              <w:rPr>
                <w:rFonts w:ascii="Arial" w:hAnsi="Arial" w:cs="Arial"/>
                <w:sz w:val="20"/>
              </w:rPr>
            </w:pPr>
          </w:p>
          <w:p w:rsidR="00BB59FB" w:rsidRPr="00C8731E" w:rsidRDefault="00BB59FB" w:rsidP="004D79AB">
            <w:pPr>
              <w:pStyle w:val="NormalWeb"/>
              <w:spacing w:before="0" w:beforeAutospacing="0" w:after="0" w:afterAutospacing="0"/>
              <w:rPr>
                <w:rFonts w:ascii="Arial" w:eastAsia="+mn-ea" w:hAnsi="Arial" w:cs="Arial"/>
                <w:b/>
                <w:bCs/>
                <w:color w:val="000000"/>
                <w:kern w:val="24"/>
                <w:sz w:val="20"/>
              </w:rPr>
            </w:pPr>
            <w:r w:rsidRPr="00C8731E">
              <w:rPr>
                <w:rFonts w:ascii="Arial" w:eastAsia="+mn-ea" w:hAnsi="Arial" w:cs="Arial"/>
                <w:b/>
                <w:bCs/>
                <w:color w:val="000000"/>
                <w:kern w:val="24"/>
                <w:sz w:val="20"/>
              </w:rPr>
              <w:t>Summary</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000000"/>
                <w:kern w:val="24"/>
                <w:sz w:val="20"/>
              </w:rPr>
              <w:t>In principle, human rights apply equally to all men and women. It is our work to ensure that this is the case.</w:t>
            </w:r>
          </w:p>
          <w:p w:rsidR="00BB59FB" w:rsidRDefault="00BB59FB">
            <w:pPr>
              <w:rPr>
                <w:ins w:id="414" w:author="Terada Saori" w:date="2013-07-03T07:31:00Z"/>
                <w:rFonts w:ascii="Arial" w:hAnsi="Arial" w:cs="Arial"/>
                <w:sz w:val="20"/>
              </w:rPr>
            </w:pPr>
          </w:p>
          <w:p w:rsidR="00413CAB" w:rsidRPr="004D79AB" w:rsidRDefault="00413CAB">
            <w:pPr>
              <w:rPr>
                <w:rFonts w:ascii="Arial" w:hAnsi="Arial" w:cs="Arial"/>
                <w:sz w:val="20"/>
              </w:rPr>
            </w:pPr>
            <w:ins w:id="415" w:author="Terada Saori" w:date="2013-07-03T07:32:00Z">
              <w:r>
                <w:rPr>
                  <w:rFonts w:ascii="Arial" w:hAnsi="Arial" w:cs="Arial"/>
                  <w:sz w:val="20"/>
                  <w:highlight w:val="yellow"/>
                </w:rPr>
                <w:t xml:space="preserve">ST: </w:t>
              </w:r>
            </w:ins>
            <w:ins w:id="416" w:author="Terada Saori" w:date="2013-07-03T07:31:00Z">
              <w:r w:rsidRPr="00413CAB">
                <w:rPr>
                  <w:rFonts w:ascii="Arial" w:hAnsi="Arial" w:cs="Arial"/>
                  <w:sz w:val="20"/>
                  <w:highlight w:val="yellow"/>
                  <w:rPrChange w:id="417" w:author="Terada Saori" w:date="2013-07-03T07:31:00Z">
                    <w:rPr>
                      <w:rFonts w:ascii="Arial" w:hAnsi="Arial" w:cs="Arial"/>
                      <w:sz w:val="20"/>
                    </w:rPr>
                  </w:rPrChange>
                </w:rPr>
                <w:t>Look fo</w:t>
              </w:r>
              <w:r w:rsidRPr="00413CAB">
                <w:rPr>
                  <w:rFonts w:ascii="Arial" w:hAnsi="Arial" w:cs="Arial"/>
                  <w:sz w:val="20"/>
                  <w:highlight w:val="yellow"/>
                </w:rPr>
                <w:t xml:space="preserve">r some of the post-tsunami </w:t>
              </w:r>
            </w:ins>
            <w:ins w:id="418" w:author="Terada Saori" w:date="2013-07-03T07:32:00Z">
              <w:r>
                <w:rPr>
                  <w:rFonts w:ascii="Arial" w:hAnsi="Arial" w:cs="Arial"/>
                  <w:sz w:val="20"/>
                  <w:highlight w:val="yellow"/>
                </w:rPr>
                <w:t>relief</w:t>
              </w:r>
            </w:ins>
            <w:ins w:id="419" w:author="Terada Saori" w:date="2013-07-03T07:31:00Z">
              <w:r>
                <w:rPr>
                  <w:rFonts w:ascii="Arial" w:hAnsi="Arial" w:cs="Arial"/>
                  <w:sz w:val="20"/>
                  <w:highlight w:val="yellow"/>
                </w:rPr>
                <w:t xml:space="preserve"> work documented by OCHA showing how a gender perspective has been integrated</w:t>
              </w:r>
            </w:ins>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12 </w:t>
            </w:r>
          </w:p>
          <w:p w:rsidR="00BB59FB" w:rsidRPr="004D79AB" w:rsidRDefault="00BB59FB">
            <w:pPr>
              <w:rPr>
                <w:rFonts w:ascii="Arial" w:hAnsi="Arial" w:cs="Arial"/>
                <w:b/>
                <w:sz w:val="24"/>
              </w:rPr>
            </w:pPr>
            <w:r w:rsidRPr="004D79AB">
              <w:rPr>
                <w:rFonts w:ascii="Arial" w:hAnsi="Arial" w:cs="Arial"/>
                <w:b/>
                <w:sz w:val="24"/>
              </w:rPr>
              <w:t>Why should I integrate a gender perspective in my work</w:t>
            </w:r>
            <w:ins w:id="420" w:author="Terada Saori" w:date="2013-07-03T07:37:00Z">
              <w:r w:rsidR="002F10C1">
                <w:rPr>
                  <w:rFonts w:ascii="Arial" w:hAnsi="Arial" w:cs="Arial"/>
                  <w:b/>
                  <w:sz w:val="24"/>
                </w:rPr>
                <w:t xml:space="preserve"> at OHCHR</w:t>
              </w:r>
            </w:ins>
            <w:r w:rsidRPr="004D79AB">
              <w:rPr>
                <w:rFonts w:ascii="Arial" w:hAnsi="Arial" w:cs="Arial"/>
                <w:b/>
                <w:sz w:val="24"/>
              </w:rPr>
              <w:t>?</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3F07C4" w:rsidRDefault="00BB59FB" w:rsidP="004D79AB">
            <w:pPr>
              <w:pStyle w:val="NormalWeb"/>
              <w:spacing w:before="0" w:beforeAutospacing="0" w:after="0" w:afterAutospacing="0"/>
              <w:rPr>
                <w:rFonts w:ascii="Arial" w:eastAsia="+mn-ea" w:hAnsi="Arial" w:cs="Arial"/>
                <w:b/>
                <w:bCs/>
                <w:color w:val="000000"/>
                <w:kern w:val="24"/>
                <w:sz w:val="20"/>
              </w:rPr>
            </w:pPr>
            <w:r w:rsidRPr="003F07C4">
              <w:rPr>
                <w:rFonts w:ascii="Arial" w:eastAsia="+mn-ea" w:hAnsi="Arial" w:cs="Arial"/>
                <w:b/>
                <w:bCs/>
                <w:color w:val="000000"/>
                <w:kern w:val="24"/>
                <w:sz w:val="20"/>
              </w:rPr>
              <w:t>Why should I integrate a gender perspective in my work?</w:t>
            </w:r>
          </w:p>
          <w:p w:rsidR="00BB59FB" w:rsidRPr="004D79AB" w:rsidRDefault="00BB59FB" w:rsidP="004D79AB">
            <w:pPr>
              <w:pStyle w:val="NormalWeb"/>
              <w:spacing w:before="0" w:beforeAutospacing="0" w:after="0" w:afterAutospacing="0"/>
              <w:rPr>
                <w:rFonts w:ascii="Arial" w:hAnsi="Arial" w:cs="Arial"/>
                <w:sz w:val="20"/>
              </w:rPr>
            </w:pPr>
          </w:p>
          <w:p w:rsidR="00BB59FB" w:rsidRPr="003F07C4" w:rsidRDefault="00BB59FB" w:rsidP="003F07C4">
            <w:pPr>
              <w:pStyle w:val="NormalWeb"/>
              <w:spacing w:before="0" w:beforeAutospacing="0" w:after="0" w:afterAutospacing="0"/>
              <w:rPr>
                <w:rFonts w:ascii="Arial" w:eastAsia="+mn-ea" w:hAnsi="Arial" w:cs="Arial"/>
                <w:b/>
                <w:bCs/>
                <w:color w:val="000000"/>
                <w:kern w:val="24"/>
                <w:sz w:val="20"/>
              </w:rPr>
            </w:pPr>
            <w:r w:rsidRPr="003F07C4">
              <w:rPr>
                <w:rFonts w:ascii="Arial" w:eastAsia="+mn-ea" w:hAnsi="Arial" w:cs="Arial"/>
                <w:b/>
                <w:bCs/>
                <w:color w:val="000000"/>
                <w:kern w:val="24"/>
                <w:sz w:val="20"/>
              </w:rPr>
              <w:t>Introduction</w:t>
            </w:r>
          </w:p>
          <w:p w:rsidR="00BB59FB" w:rsidRPr="004D79AB" w:rsidRDefault="00BB59FB" w:rsidP="003F07C4">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So now we are beginning to understand why it is important to integrate </w:t>
            </w:r>
            <w:ins w:id="421" w:author="Terada Saori" w:date="2013-07-03T07:38:00Z">
              <w:r w:rsidR="002F10C1">
                <w:rPr>
                  <w:rFonts w:ascii="Arial" w:eastAsia="+mn-ea" w:hAnsi="Arial" w:cs="Arial"/>
                  <w:color w:val="000000"/>
                  <w:kern w:val="24"/>
                  <w:sz w:val="20"/>
                </w:rPr>
                <w:t xml:space="preserve">a </w:t>
              </w:r>
            </w:ins>
            <w:r w:rsidRPr="004D79AB">
              <w:rPr>
                <w:rFonts w:ascii="Arial" w:eastAsia="+mn-ea" w:hAnsi="Arial" w:cs="Arial"/>
                <w:color w:val="000000"/>
                <w:kern w:val="24"/>
                <w:sz w:val="20"/>
              </w:rPr>
              <w:t xml:space="preserve">gender </w:t>
            </w:r>
            <w:del w:id="422" w:author="Terada Saori" w:date="2013-07-03T07:38:00Z">
              <w:r w:rsidRPr="004D79AB" w:rsidDel="002F10C1">
                <w:rPr>
                  <w:rFonts w:ascii="Arial" w:eastAsia="+mn-ea" w:hAnsi="Arial" w:cs="Arial"/>
                  <w:color w:val="000000"/>
                  <w:kern w:val="24"/>
                  <w:sz w:val="20"/>
                </w:rPr>
                <w:delText xml:space="preserve">equality </w:delText>
              </w:r>
            </w:del>
            <w:ins w:id="423" w:author="Terada Saori" w:date="2013-07-03T07:38:00Z">
              <w:r w:rsidR="002F10C1">
                <w:rPr>
                  <w:rFonts w:ascii="Arial" w:eastAsia="+mn-ea" w:hAnsi="Arial" w:cs="Arial"/>
                  <w:color w:val="000000"/>
                  <w:kern w:val="24"/>
                  <w:sz w:val="20"/>
                </w:rPr>
                <w:t>perspective</w:t>
              </w:r>
              <w:r w:rsidR="002F10C1" w:rsidRPr="004D79AB">
                <w:rPr>
                  <w:rFonts w:ascii="Arial" w:eastAsia="+mn-ea" w:hAnsi="Arial" w:cs="Arial"/>
                  <w:color w:val="000000"/>
                  <w:kern w:val="24"/>
                  <w:sz w:val="20"/>
                </w:rPr>
                <w:t xml:space="preserve"> </w:t>
              </w:r>
            </w:ins>
            <w:r w:rsidRPr="004D79AB">
              <w:rPr>
                <w:rFonts w:ascii="Arial" w:eastAsia="+mn-ea" w:hAnsi="Arial" w:cs="Arial"/>
                <w:color w:val="000000"/>
                <w:kern w:val="24"/>
                <w:sz w:val="20"/>
              </w:rPr>
              <w:t xml:space="preserve">into our work. </w:t>
            </w:r>
            <w:del w:id="424" w:author="Terada Saori" w:date="2013-07-03T07:38:00Z">
              <w:r w:rsidRPr="004D79AB" w:rsidDel="002F10C1">
                <w:rPr>
                  <w:rFonts w:ascii="Arial" w:eastAsia="+mn-ea" w:hAnsi="Arial" w:cs="Arial"/>
                  <w:color w:val="000000"/>
                  <w:kern w:val="24"/>
                  <w:sz w:val="20"/>
                </w:rPr>
                <w:delText xml:space="preserve">But's </w:delText>
              </w:r>
            </w:del>
            <w:ins w:id="425" w:author="Terada Saori" w:date="2013-07-03T07:38:00Z">
              <w:r w:rsidR="002F10C1">
                <w:rPr>
                  <w:rFonts w:ascii="Arial" w:eastAsia="+mn-ea" w:hAnsi="Arial" w:cs="Arial"/>
                  <w:color w:val="000000"/>
                  <w:kern w:val="24"/>
                  <w:sz w:val="20"/>
                </w:rPr>
                <w:t>L</w:t>
              </w:r>
            </w:ins>
            <w:del w:id="426" w:author="Terada Saori" w:date="2013-07-03T07:38:00Z">
              <w:r w:rsidRPr="004D79AB" w:rsidDel="002F10C1">
                <w:rPr>
                  <w:rFonts w:ascii="Arial" w:eastAsia="+mn-ea" w:hAnsi="Arial" w:cs="Arial"/>
                  <w:color w:val="000000"/>
                  <w:kern w:val="24"/>
                  <w:sz w:val="20"/>
                </w:rPr>
                <w:delText>l</w:delText>
              </w:r>
            </w:del>
            <w:r w:rsidRPr="004D79AB">
              <w:rPr>
                <w:rFonts w:ascii="Arial" w:eastAsia="+mn-ea" w:hAnsi="Arial" w:cs="Arial"/>
                <w:color w:val="000000"/>
                <w:kern w:val="24"/>
                <w:sz w:val="20"/>
              </w:rPr>
              <w:t xml:space="preserve">et's consider some explicit reasons. </w:t>
            </w:r>
          </w:p>
          <w:p w:rsidR="00BB59FB" w:rsidRPr="004D79AB" w:rsidRDefault="00BB59FB" w:rsidP="004D79AB">
            <w:pPr>
              <w:pStyle w:val="NormalWeb"/>
              <w:spacing w:before="0" w:beforeAutospacing="0" w:after="0" w:afterAutospacing="0"/>
              <w:rPr>
                <w:rFonts w:ascii="Arial" w:hAnsi="Arial" w:cs="Arial"/>
                <w:sz w:val="20"/>
              </w:rPr>
            </w:pPr>
          </w:p>
          <w:p w:rsidR="00BB59FB" w:rsidRPr="003F07C4" w:rsidRDefault="00BB59FB" w:rsidP="004D79AB">
            <w:pPr>
              <w:pStyle w:val="NormalWeb"/>
              <w:spacing w:before="0" w:beforeAutospacing="0" w:after="0" w:afterAutospacing="0"/>
              <w:rPr>
                <w:rFonts w:ascii="Arial" w:eastAsia="+mn-ea" w:hAnsi="Arial" w:cs="Arial"/>
                <w:b/>
                <w:bCs/>
                <w:color w:val="000000"/>
                <w:kern w:val="24"/>
                <w:sz w:val="20"/>
              </w:rPr>
            </w:pPr>
            <w:r w:rsidRPr="003F07C4">
              <w:rPr>
                <w:rFonts w:ascii="Arial" w:eastAsia="+mn-ea" w:hAnsi="Arial" w:cs="Arial"/>
                <w:b/>
                <w:bCs/>
                <w:color w:val="000000"/>
                <w:kern w:val="24"/>
                <w:sz w:val="20"/>
              </w:rPr>
              <w:t xml:space="preserve">Gender equality is a moral imperative.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ins w:id="427" w:author="Terada Saori" w:date="2013-07-03T07:40:00Z"/>
                <w:rFonts w:ascii="Arial" w:eastAsia="+mn-ea" w:hAnsi="Arial" w:cs="Arial"/>
                <w:color w:val="000000"/>
                <w:kern w:val="24"/>
                <w:sz w:val="20"/>
              </w:rPr>
            </w:pPr>
            <w:del w:id="428" w:author="Terada Saori" w:date="2013-07-03T07:41:00Z">
              <w:r w:rsidRPr="004D79AB" w:rsidDel="002F10C1">
                <w:rPr>
                  <w:rFonts w:ascii="Arial" w:eastAsia="+mn-ea" w:hAnsi="Arial" w:cs="Arial"/>
                  <w:color w:val="000000"/>
                  <w:kern w:val="24"/>
                  <w:sz w:val="20"/>
                </w:rPr>
                <w:delText xml:space="preserve">Gender-based discrimination costs lives. Global statistics on </w:delText>
              </w:r>
            </w:del>
            <w:del w:id="429" w:author="Terada Saori" w:date="2013-07-03T07:38:00Z">
              <w:r w:rsidRPr="004D79AB" w:rsidDel="002F10C1">
                <w:rPr>
                  <w:rFonts w:ascii="Arial" w:eastAsia="+mn-ea" w:hAnsi="Arial" w:cs="Arial"/>
                  <w:color w:val="000000"/>
                  <w:kern w:val="24"/>
                  <w:sz w:val="20"/>
                </w:rPr>
                <w:delText>the abuse of girls</w:delText>
              </w:r>
            </w:del>
            <w:del w:id="430" w:author="Terada Saori" w:date="2013-07-03T07:41:00Z">
              <w:r w:rsidRPr="004D79AB" w:rsidDel="002F10C1">
                <w:rPr>
                  <w:rFonts w:ascii="Arial" w:eastAsia="+mn-ea" w:hAnsi="Arial" w:cs="Arial"/>
                  <w:color w:val="000000"/>
                  <w:kern w:val="24"/>
                  <w:sz w:val="20"/>
                </w:rPr>
                <w:delText xml:space="preserve"> suggest that</w:delText>
              </w:r>
            </w:del>
            <w:r w:rsidRPr="004D79AB">
              <w:rPr>
                <w:rFonts w:ascii="Arial" w:eastAsia="+mn-ea" w:hAnsi="Arial" w:cs="Arial"/>
                <w:color w:val="000000"/>
                <w:kern w:val="24"/>
                <w:sz w:val="20"/>
              </w:rPr>
              <w:t xml:space="preserve"> “</w:t>
            </w:r>
            <w:ins w:id="431" w:author="Terada Saori" w:date="2013-07-03T07:41:00Z">
              <w:r w:rsidR="002F10C1" w:rsidRPr="002F10C1">
                <w:rPr>
                  <w:rFonts w:ascii="Arial" w:eastAsia="+mn-ea" w:hAnsi="Arial" w:cs="Arial"/>
                  <w:i/>
                  <w:color w:val="000000"/>
                  <w:kern w:val="24"/>
                  <w:sz w:val="20"/>
                  <w:rPrChange w:id="432" w:author="Terada Saori" w:date="2013-07-03T07:41:00Z">
                    <w:rPr>
                      <w:rFonts w:ascii="Arial" w:eastAsia="+mn-ea" w:hAnsi="Arial" w:cs="Arial"/>
                      <w:color w:val="000000"/>
                      <w:kern w:val="24"/>
                      <w:sz w:val="20"/>
                      <w:szCs w:val="22"/>
                    </w:rPr>
                  </w:rPrChange>
                </w:rPr>
                <w:t>M</w:t>
              </w:r>
            </w:ins>
            <w:del w:id="433" w:author="Terada Saori" w:date="2013-07-03T07:41:00Z">
              <w:r w:rsidRPr="002F10C1" w:rsidDel="002F10C1">
                <w:rPr>
                  <w:rFonts w:ascii="Arial" w:eastAsia="+mn-ea" w:hAnsi="Arial" w:cs="Arial"/>
                  <w:i/>
                  <w:color w:val="000000"/>
                  <w:kern w:val="24"/>
                  <w:sz w:val="20"/>
                  <w:rPrChange w:id="434" w:author="Terada Saori" w:date="2013-07-03T07:41:00Z">
                    <w:rPr>
                      <w:rFonts w:ascii="Arial" w:eastAsia="+mn-ea" w:hAnsi="Arial" w:cs="Arial"/>
                      <w:color w:val="000000"/>
                      <w:kern w:val="24"/>
                      <w:sz w:val="20"/>
                      <w:szCs w:val="22"/>
                    </w:rPr>
                  </w:rPrChange>
                </w:rPr>
                <w:delText>m</w:delText>
              </w:r>
            </w:del>
            <w:r w:rsidRPr="002F10C1">
              <w:rPr>
                <w:rFonts w:ascii="Arial" w:eastAsia="+mn-ea" w:hAnsi="Arial" w:cs="Arial"/>
                <w:i/>
                <w:color w:val="000000"/>
                <w:kern w:val="24"/>
                <w:sz w:val="20"/>
                <w:rPrChange w:id="435" w:author="Terada Saori" w:date="2013-07-03T07:41:00Z">
                  <w:rPr>
                    <w:rFonts w:ascii="Arial" w:eastAsia="+mn-ea" w:hAnsi="Arial" w:cs="Arial"/>
                    <w:color w:val="000000"/>
                    <w:kern w:val="24"/>
                    <w:sz w:val="20"/>
                    <w:szCs w:val="22"/>
                  </w:rPr>
                </w:rPrChange>
              </w:rPr>
              <w:t>ore girls have been killed in the last fifty years precisely because they were girls , than men were killed in all the wars of the twentieth century. More girls are killed in routine ‘gendercide’ in any one decade than people were slaughtered in all the genocides of the twenthieth century</w:t>
            </w:r>
            <w:r w:rsidRPr="004D79AB">
              <w:rPr>
                <w:rFonts w:ascii="Arial" w:eastAsia="+mn-ea" w:hAnsi="Arial" w:cs="Arial"/>
                <w:color w:val="000000"/>
                <w:kern w:val="24"/>
                <w:sz w:val="20"/>
              </w:rPr>
              <w:t>.” (Source: Half the Sky, by Pulitzer Prize winners Nicholas Kristoff and Sheryll WuDunn).</w:t>
            </w:r>
          </w:p>
          <w:p w:rsidR="00144E87" w:rsidRPr="002F10C1" w:rsidRDefault="002F10C1" w:rsidP="00144E87">
            <w:pPr>
              <w:pStyle w:val="NormalWeb"/>
              <w:spacing w:after="0"/>
              <w:rPr>
                <w:ins w:id="436" w:author="Terada Saori" w:date="2013-07-03T07:40:00Z"/>
                <w:rFonts w:ascii="Arial" w:eastAsia="+mn-ea" w:hAnsi="Arial" w:cs="Arial"/>
                <w:color w:val="000000"/>
                <w:kern w:val="24"/>
                <w:sz w:val="20"/>
              </w:rPr>
            </w:pPr>
            <w:ins w:id="437" w:author="Terada Saori" w:date="2013-07-03T07:42:00Z">
              <w:r>
                <w:rPr>
                  <w:rFonts w:ascii="Arial" w:eastAsia="+mn-ea" w:hAnsi="Arial" w:cs="Arial"/>
                  <w:color w:val="000000"/>
                  <w:kern w:val="24"/>
                  <w:sz w:val="20"/>
                </w:rPr>
                <w:t>The prevalence rate of</w:t>
              </w:r>
            </w:ins>
            <w:ins w:id="438" w:author="Terada Saori" w:date="2013-07-03T07:40:00Z">
              <w:r w:rsidRPr="002F10C1">
                <w:rPr>
                  <w:rFonts w:ascii="Arial" w:eastAsia="+mn-ea" w:hAnsi="Arial" w:cs="Arial"/>
                  <w:color w:val="000000"/>
                  <w:kern w:val="24"/>
                  <w:sz w:val="20"/>
                </w:rPr>
                <w:t xml:space="preserve"> combined intimate partner and non-partner sexual violence among all women of 15 years or older</w:t>
              </w:r>
            </w:ins>
            <w:ins w:id="439" w:author="Terada Saori" w:date="2013-07-03T07:43:00Z">
              <w:r>
                <w:rPr>
                  <w:rFonts w:ascii="Arial" w:eastAsia="+mn-ea" w:hAnsi="Arial" w:cs="Arial"/>
                  <w:color w:val="000000"/>
                  <w:kern w:val="24"/>
                  <w:sz w:val="20"/>
                </w:rPr>
                <w:t xml:space="preserve"> are alarming</w:t>
              </w:r>
            </w:ins>
            <w:ins w:id="440" w:author="Terada Saori" w:date="2013-07-03T07:44:00Z">
              <w:r w:rsidR="007A2EEB" w:rsidRPr="002F10C1">
                <w:rPr>
                  <w:rFonts w:ascii="Arial" w:eastAsia="+mn-ea" w:hAnsi="Arial" w:cs="Arial"/>
                  <w:color w:val="000000"/>
                  <w:kern w:val="24"/>
                  <w:sz w:val="20"/>
                </w:rPr>
                <w:t xml:space="preserve"> </w:t>
              </w:r>
              <w:r w:rsidR="007A2EEB">
                <w:rPr>
                  <w:rFonts w:ascii="Arial" w:eastAsia="+mn-ea" w:hAnsi="Arial" w:cs="Arial"/>
                  <w:color w:val="000000"/>
                  <w:kern w:val="24"/>
                  <w:sz w:val="20"/>
                </w:rPr>
                <w:t xml:space="preserve">and </w:t>
              </w:r>
              <w:r w:rsidR="007A2EEB" w:rsidRPr="002F10C1">
                <w:rPr>
                  <w:rFonts w:ascii="Arial" w:eastAsia="+mn-ea" w:hAnsi="Arial" w:cs="Arial"/>
                  <w:color w:val="000000"/>
                  <w:kern w:val="24"/>
                  <w:sz w:val="20"/>
                </w:rPr>
                <w:t>an idea of the "epidemic proportion" of the issue</w:t>
              </w:r>
              <w:r w:rsidR="007A2EEB">
                <w:rPr>
                  <w:rFonts w:ascii="Arial" w:eastAsia="+mn-ea" w:hAnsi="Arial" w:cs="Arial"/>
                  <w:color w:val="000000"/>
                  <w:kern w:val="24"/>
                  <w:sz w:val="20"/>
                </w:rPr>
                <w:t xml:space="preserve"> throughout the world</w:t>
              </w:r>
            </w:ins>
            <w:ins w:id="441" w:author="Terada Saori" w:date="2013-07-03T07:40:00Z">
              <w:r w:rsidRPr="002F10C1">
                <w:rPr>
                  <w:rFonts w:ascii="Arial" w:eastAsia="+mn-ea" w:hAnsi="Arial" w:cs="Arial"/>
                  <w:color w:val="000000"/>
                  <w:kern w:val="24"/>
                  <w:sz w:val="20"/>
                </w:rPr>
                <w:t>:</w:t>
              </w:r>
            </w:ins>
            <w:ins w:id="442" w:author="Terada Saori" w:date="2013-07-03T07:43:00Z">
              <w:r>
                <w:rPr>
                  <w:rFonts w:ascii="Arial" w:eastAsia="+mn-ea" w:hAnsi="Arial" w:cs="Arial"/>
                  <w:color w:val="000000"/>
                  <w:kern w:val="24"/>
                  <w:sz w:val="20"/>
                </w:rPr>
                <w:br/>
              </w:r>
            </w:ins>
            <w:ins w:id="443" w:author="Terada Saori" w:date="2013-07-03T07:40:00Z">
              <w:r>
                <w:rPr>
                  <w:rFonts w:ascii="Arial" w:eastAsia="+mn-ea" w:hAnsi="Arial" w:cs="Arial"/>
                  <w:color w:val="000000"/>
                  <w:kern w:val="24"/>
                  <w:sz w:val="20"/>
                </w:rPr>
                <w:t>Africa – 45.6%</w:t>
              </w:r>
            </w:ins>
            <w:ins w:id="444" w:author="Terada Saori" w:date="2013-07-03T07:44:00Z">
              <w:r w:rsidR="007A2EEB">
                <w:rPr>
                  <w:rFonts w:ascii="Arial" w:eastAsia="+mn-ea" w:hAnsi="Arial" w:cs="Arial"/>
                  <w:color w:val="000000"/>
                  <w:kern w:val="24"/>
                  <w:sz w:val="20"/>
                </w:rPr>
                <w:t>, this means that almost 1 out of 2 women of 15 years or older experience some sort of sexual violence during their life</w:t>
              </w:r>
            </w:ins>
            <w:ins w:id="445" w:author="Terada Saori" w:date="2013-07-03T07:43:00Z">
              <w:r>
                <w:rPr>
                  <w:rFonts w:ascii="Arial" w:eastAsia="+mn-ea" w:hAnsi="Arial" w:cs="Arial"/>
                  <w:color w:val="000000"/>
                  <w:kern w:val="24"/>
                  <w:sz w:val="20"/>
                </w:rPr>
                <w:br/>
              </w:r>
            </w:ins>
            <w:ins w:id="446" w:author="Terada Saori" w:date="2013-07-03T07:40:00Z">
              <w:r>
                <w:rPr>
                  <w:rFonts w:ascii="Arial" w:eastAsia="+mn-ea" w:hAnsi="Arial" w:cs="Arial"/>
                  <w:color w:val="000000"/>
                  <w:kern w:val="24"/>
                  <w:sz w:val="20"/>
                </w:rPr>
                <w:t>Americas – 36.1%</w:t>
              </w:r>
            </w:ins>
            <w:ins w:id="447" w:author="Terada Saori" w:date="2013-07-03T07:43:00Z">
              <w:r>
                <w:rPr>
                  <w:rFonts w:ascii="Arial" w:eastAsia="+mn-ea" w:hAnsi="Arial" w:cs="Arial"/>
                  <w:color w:val="000000"/>
                  <w:kern w:val="24"/>
                  <w:sz w:val="20"/>
                </w:rPr>
                <w:br/>
              </w:r>
            </w:ins>
            <w:ins w:id="448" w:author="Terada Saori" w:date="2013-07-03T07:40:00Z">
              <w:r w:rsidRPr="002F10C1">
                <w:rPr>
                  <w:rFonts w:ascii="Arial" w:eastAsia="+mn-ea" w:hAnsi="Arial" w:cs="Arial"/>
                  <w:color w:val="000000"/>
                  <w:kern w:val="24"/>
                  <w:sz w:val="20"/>
                </w:rPr>
                <w:t xml:space="preserve">Eastern Mediterranean – 36.4%* (No data were available for non-partner </w:t>
              </w:r>
              <w:r>
                <w:rPr>
                  <w:rFonts w:ascii="Arial" w:eastAsia="+mn-ea" w:hAnsi="Arial" w:cs="Arial"/>
                  <w:color w:val="000000"/>
                  <w:kern w:val="24"/>
                  <w:sz w:val="20"/>
                </w:rPr>
                <w:t>sexual violence in this region)</w:t>
              </w:r>
            </w:ins>
            <w:ins w:id="449" w:author="Terada Saori" w:date="2013-07-03T07:43:00Z">
              <w:r>
                <w:rPr>
                  <w:rFonts w:ascii="Arial" w:eastAsia="+mn-ea" w:hAnsi="Arial" w:cs="Arial"/>
                  <w:color w:val="000000"/>
                  <w:kern w:val="24"/>
                  <w:sz w:val="20"/>
                </w:rPr>
                <w:br/>
              </w:r>
            </w:ins>
            <w:ins w:id="450" w:author="Terada Saori" w:date="2013-07-03T07:40:00Z">
              <w:r>
                <w:rPr>
                  <w:rFonts w:ascii="Arial" w:eastAsia="+mn-ea" w:hAnsi="Arial" w:cs="Arial"/>
                  <w:color w:val="000000"/>
                  <w:kern w:val="24"/>
                  <w:sz w:val="20"/>
                </w:rPr>
                <w:t>Europe – 27.2%</w:t>
              </w:r>
            </w:ins>
            <w:ins w:id="451" w:author="Terada Saori" w:date="2013-07-03T07:43:00Z">
              <w:r>
                <w:rPr>
                  <w:rFonts w:ascii="Arial" w:eastAsia="+mn-ea" w:hAnsi="Arial" w:cs="Arial"/>
                  <w:color w:val="000000"/>
                  <w:kern w:val="24"/>
                  <w:sz w:val="20"/>
                </w:rPr>
                <w:br/>
              </w:r>
            </w:ins>
            <w:ins w:id="452" w:author="Terada Saori" w:date="2013-07-03T07:40:00Z">
              <w:r>
                <w:rPr>
                  <w:rFonts w:ascii="Arial" w:eastAsia="+mn-ea" w:hAnsi="Arial" w:cs="Arial"/>
                  <w:color w:val="000000"/>
                  <w:kern w:val="24"/>
                  <w:sz w:val="20"/>
                </w:rPr>
                <w:t>South-East Asia – 40.2%</w:t>
              </w:r>
            </w:ins>
            <w:ins w:id="453" w:author="Terada Saori" w:date="2013-07-03T07:43:00Z">
              <w:r>
                <w:rPr>
                  <w:rFonts w:ascii="Arial" w:eastAsia="+mn-ea" w:hAnsi="Arial" w:cs="Arial"/>
                  <w:color w:val="000000"/>
                  <w:kern w:val="24"/>
                  <w:sz w:val="20"/>
                </w:rPr>
                <w:br/>
              </w:r>
            </w:ins>
            <w:ins w:id="454" w:author="Terada Saori" w:date="2013-07-03T07:40:00Z">
              <w:r w:rsidRPr="002F10C1">
                <w:rPr>
                  <w:rFonts w:ascii="Arial" w:eastAsia="+mn-ea" w:hAnsi="Arial" w:cs="Arial"/>
                  <w:color w:val="000000"/>
                  <w:kern w:val="24"/>
                  <w:sz w:val="20"/>
                </w:rPr>
                <w:t>Wester</w:t>
              </w:r>
              <w:r>
                <w:rPr>
                  <w:rFonts w:ascii="Arial" w:eastAsia="+mn-ea" w:hAnsi="Arial" w:cs="Arial"/>
                  <w:color w:val="000000"/>
                  <w:kern w:val="24"/>
                  <w:sz w:val="20"/>
                </w:rPr>
                <w:t>n Pacific – 27.9%</w:t>
              </w:r>
            </w:ins>
            <w:ins w:id="455" w:author="Terada Saori" w:date="2013-07-03T07:43:00Z">
              <w:r>
                <w:rPr>
                  <w:rFonts w:ascii="Arial" w:eastAsia="+mn-ea" w:hAnsi="Arial" w:cs="Arial"/>
                  <w:color w:val="000000"/>
                  <w:kern w:val="24"/>
                  <w:sz w:val="20"/>
                </w:rPr>
                <w:br/>
              </w:r>
            </w:ins>
            <w:ins w:id="456" w:author="Terada Saori" w:date="2013-07-03T07:40:00Z">
              <w:r w:rsidRPr="002F10C1">
                <w:rPr>
                  <w:rFonts w:ascii="Arial" w:eastAsia="+mn-ea" w:hAnsi="Arial" w:cs="Arial"/>
                  <w:color w:val="000000"/>
                  <w:kern w:val="24"/>
                  <w:sz w:val="20"/>
                </w:rPr>
                <w:t xml:space="preserve">High income countries – 32.7% </w:t>
              </w:r>
            </w:ins>
          </w:p>
          <w:p w:rsidR="002F10C1" w:rsidRDefault="002F10C1" w:rsidP="002F10C1">
            <w:pPr>
              <w:pStyle w:val="NormalWeb"/>
              <w:spacing w:after="0"/>
              <w:rPr>
                <w:ins w:id="457" w:author="Itc145 Itc145" w:date="2013-07-04T09:50:00Z"/>
                <w:rFonts w:ascii="Arial" w:eastAsia="+mn-ea" w:hAnsi="Arial" w:cs="Arial"/>
                <w:color w:val="000000"/>
                <w:kern w:val="24"/>
                <w:sz w:val="20"/>
              </w:rPr>
            </w:pPr>
            <w:ins w:id="458" w:author="Terada Saori" w:date="2013-07-03T07:43:00Z">
              <w:r w:rsidRPr="002F10C1">
                <w:rPr>
                  <w:rFonts w:ascii="Arial" w:eastAsia="+mn-ea" w:hAnsi="Arial" w:cs="Arial"/>
                  <w:color w:val="000000"/>
                  <w:kern w:val="24"/>
                  <w:sz w:val="20"/>
                </w:rPr>
                <w:t xml:space="preserve">The </w:t>
              </w:r>
              <w:r>
                <w:rPr>
                  <w:rFonts w:ascii="Arial" w:eastAsia="+mn-ea" w:hAnsi="Arial" w:cs="Arial"/>
                  <w:color w:val="000000"/>
                  <w:kern w:val="24"/>
                  <w:sz w:val="20"/>
                </w:rPr>
                <w:t xml:space="preserve">WHO </w:t>
              </w:r>
            </w:ins>
            <w:ins w:id="459" w:author="Terada Saori" w:date="2013-07-03T07:44:00Z">
              <w:r>
                <w:rPr>
                  <w:rFonts w:ascii="Arial" w:eastAsia="+mn-ea" w:hAnsi="Arial" w:cs="Arial"/>
                  <w:color w:val="000000"/>
                  <w:kern w:val="24"/>
                  <w:sz w:val="20"/>
                </w:rPr>
                <w:t xml:space="preserve">2013 </w:t>
              </w:r>
            </w:ins>
            <w:ins w:id="460" w:author="Terada Saori" w:date="2013-07-03T07:43:00Z">
              <w:r>
                <w:rPr>
                  <w:rFonts w:ascii="Arial" w:eastAsia="+mn-ea" w:hAnsi="Arial" w:cs="Arial"/>
                  <w:color w:val="000000"/>
                  <w:kern w:val="24"/>
                  <w:sz w:val="20"/>
                </w:rPr>
                <w:t xml:space="preserve">report on prevalence of VAW </w:t>
              </w:r>
              <w:r w:rsidRPr="002F10C1">
                <w:rPr>
                  <w:rFonts w:ascii="Arial" w:eastAsia="+mn-ea" w:hAnsi="Arial" w:cs="Arial"/>
                  <w:color w:val="000000"/>
                  <w:kern w:val="24"/>
                  <w:sz w:val="20"/>
                </w:rPr>
                <w:t>(</w:t>
              </w:r>
            </w:ins>
            <w:ins w:id="461" w:author="Itc145 Itc145" w:date="2013-07-04T09:50:00Z">
              <w:r w:rsidR="00144E87">
                <w:rPr>
                  <w:rFonts w:ascii="Arial" w:eastAsia="+mn-ea" w:hAnsi="Arial" w:cs="Arial"/>
                  <w:color w:val="000000"/>
                  <w:kern w:val="24"/>
                  <w:sz w:val="20"/>
                </w:rPr>
                <w:fldChar w:fldCharType="begin"/>
              </w:r>
              <w:r w:rsidR="00144E87">
                <w:rPr>
                  <w:rFonts w:ascii="Arial" w:eastAsia="+mn-ea" w:hAnsi="Arial" w:cs="Arial"/>
                  <w:color w:val="000000"/>
                  <w:kern w:val="24"/>
                  <w:sz w:val="20"/>
                </w:rPr>
                <w:instrText xml:space="preserve"> HYPERLINK "</w:instrText>
              </w:r>
            </w:ins>
            <w:ins w:id="462" w:author="Terada Saori" w:date="2013-07-03T07:43:00Z">
              <w:r w:rsidR="00144E87" w:rsidRPr="002F10C1">
                <w:rPr>
                  <w:rFonts w:ascii="Arial" w:eastAsia="+mn-ea" w:hAnsi="Arial" w:cs="Arial"/>
                  <w:color w:val="000000"/>
                  <w:kern w:val="24"/>
                  <w:sz w:val="20"/>
                </w:rPr>
                <w:instrText>http://www.who.int/gender/violence/who_multicountry_study/en/</w:instrText>
              </w:r>
            </w:ins>
            <w:ins w:id="463" w:author="Itc145 Itc145" w:date="2013-07-04T09:50:00Z">
              <w:r w:rsidR="00144E87">
                <w:rPr>
                  <w:rFonts w:ascii="Arial" w:eastAsia="+mn-ea" w:hAnsi="Arial" w:cs="Arial"/>
                  <w:color w:val="000000"/>
                  <w:kern w:val="24"/>
                  <w:sz w:val="20"/>
                </w:rPr>
                <w:instrText xml:space="preserve">" </w:instrText>
              </w:r>
              <w:r w:rsidR="00144E87">
                <w:rPr>
                  <w:rFonts w:ascii="Arial" w:eastAsia="+mn-ea" w:hAnsi="Arial" w:cs="Arial"/>
                  <w:color w:val="000000"/>
                  <w:kern w:val="24"/>
                  <w:sz w:val="20"/>
                </w:rPr>
                <w:fldChar w:fldCharType="separate"/>
              </w:r>
            </w:ins>
            <w:ins w:id="464" w:author="Terada Saori" w:date="2013-07-03T07:43:00Z">
              <w:r w:rsidR="00144E87" w:rsidRPr="00C04140">
                <w:rPr>
                  <w:rStyle w:val="Hyperlink"/>
                  <w:rFonts w:ascii="Arial" w:eastAsia="+mn-ea" w:hAnsi="Arial" w:cs="Arial"/>
                  <w:kern w:val="24"/>
                  <w:sz w:val="20"/>
                </w:rPr>
                <w:t>http://www.who.int/gender/violence/who_multicountry_study/en/</w:t>
              </w:r>
            </w:ins>
            <w:ins w:id="465" w:author="Itc145 Itc145" w:date="2013-07-04T09:50:00Z">
              <w:r w:rsidR="00144E87">
                <w:rPr>
                  <w:rFonts w:ascii="Arial" w:eastAsia="+mn-ea" w:hAnsi="Arial" w:cs="Arial"/>
                  <w:color w:val="000000"/>
                  <w:kern w:val="24"/>
                  <w:sz w:val="20"/>
                </w:rPr>
                <w:fldChar w:fldCharType="end"/>
              </w:r>
            </w:ins>
            <w:ins w:id="466" w:author="Terada Saori" w:date="2013-07-03T07:43:00Z">
              <w:r w:rsidRPr="002F10C1">
                <w:rPr>
                  <w:rFonts w:ascii="Arial" w:eastAsia="+mn-ea" w:hAnsi="Arial" w:cs="Arial"/>
                  <w:color w:val="000000"/>
                  <w:kern w:val="24"/>
                  <w:sz w:val="20"/>
                </w:rPr>
                <w:t>)</w:t>
              </w:r>
            </w:ins>
          </w:p>
          <w:p w:rsidR="00144E87" w:rsidRPr="002F10C1" w:rsidDel="00144E87" w:rsidRDefault="00144E87" w:rsidP="002F10C1">
            <w:pPr>
              <w:pStyle w:val="NormalWeb"/>
              <w:spacing w:after="0"/>
              <w:rPr>
                <w:ins w:id="467" w:author="Terada Saori" w:date="2013-07-03T07:40:00Z"/>
                <w:del w:id="468" w:author="Itc145 Itc145" w:date="2013-07-04T09:50:00Z"/>
                <w:rFonts w:ascii="Arial" w:eastAsia="+mn-ea" w:hAnsi="Arial" w:cs="Arial"/>
                <w:color w:val="000000"/>
                <w:kern w:val="24"/>
                <w:sz w:val="20"/>
              </w:rPr>
            </w:pPr>
            <w:ins w:id="469" w:author="Itc145 Itc145" w:date="2013-07-04T09:50:00Z">
              <w:r>
                <w:rPr>
                  <w:rFonts w:ascii="Arial" w:eastAsia="+mn-ea" w:hAnsi="Arial" w:cs="Arial"/>
                  <w:color w:val="000000"/>
                  <w:kern w:val="24"/>
                  <w:sz w:val="20"/>
                </w:rPr>
                <w:t>Check for infogram</w:t>
              </w:r>
            </w:ins>
          </w:p>
          <w:p w:rsidR="002F10C1" w:rsidDel="007A2EEB" w:rsidRDefault="002F10C1">
            <w:pPr>
              <w:pStyle w:val="NormalWeb"/>
              <w:spacing w:after="0"/>
              <w:rPr>
                <w:del w:id="470" w:author="Terada Saori" w:date="2013-07-03T07:44:00Z"/>
                <w:rFonts w:ascii="Arial" w:eastAsia="+mn-ea" w:hAnsi="Arial" w:cs="Arial"/>
                <w:color w:val="000000"/>
                <w:kern w:val="24"/>
                <w:sz w:val="20"/>
              </w:rPr>
              <w:pPrChange w:id="471" w:author="Itc145 Itc145" w:date="2013-07-04T09:50:00Z">
                <w:pPr>
                  <w:pStyle w:val="NormalWeb"/>
                  <w:spacing w:before="0" w:beforeAutospacing="0" w:after="0" w:afterAutospacing="0"/>
                </w:pPr>
              </w:pPrChange>
            </w:pPr>
          </w:p>
          <w:p w:rsidR="00BB59FB" w:rsidRPr="004D79AB" w:rsidRDefault="00BB59FB" w:rsidP="004D79AB">
            <w:pPr>
              <w:pStyle w:val="NormalWeb"/>
              <w:spacing w:before="0" w:beforeAutospacing="0" w:after="0" w:afterAutospacing="0"/>
              <w:rPr>
                <w:rFonts w:ascii="Arial" w:hAnsi="Arial" w:cs="Arial"/>
                <w:sz w:val="20"/>
              </w:rPr>
            </w:pPr>
          </w:p>
          <w:p w:rsidR="00BB59FB" w:rsidRPr="003F07C4" w:rsidRDefault="00BB59FB" w:rsidP="004D79AB">
            <w:pPr>
              <w:pStyle w:val="NormalWeb"/>
              <w:spacing w:before="0" w:beforeAutospacing="0" w:after="0" w:afterAutospacing="0"/>
              <w:rPr>
                <w:rFonts w:ascii="Arial" w:eastAsia="+mn-ea" w:hAnsi="Arial" w:cs="Arial"/>
                <w:b/>
                <w:bCs/>
                <w:color w:val="000000"/>
                <w:kern w:val="24"/>
                <w:sz w:val="20"/>
              </w:rPr>
            </w:pPr>
            <w:commentRangeStart w:id="472"/>
            <w:r w:rsidRPr="003F07C4">
              <w:rPr>
                <w:rFonts w:ascii="Arial" w:eastAsia="+mn-ea" w:hAnsi="Arial" w:cs="Arial"/>
                <w:b/>
                <w:bCs/>
                <w:color w:val="000000"/>
                <w:kern w:val="24"/>
                <w:sz w:val="20"/>
              </w:rPr>
              <w:t xml:space="preserve">Its absence undermines human rights.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Since the founding of the United Nations, women’s equal rights have been included amongst the most fundamental guarantees of human rights. Adopted in 1945, the UN Charter sets out the goal “to reaffirm faith in fundamental human rights, in the dignity and worth of the human person, [and] in the equal rights of men and women”. Furthermore, Article 1 of the Charter stipulates that one of the purposes of the UN is to promote respect for human rights and fundamental freedoms “without distinction as to race, sex, language or religion”. This prohibition of discrimination based on sex is repeated in articles 13 and 55.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Subsequently, in 1948, the Universal Declaration of Human Rights was adopted, also proclaiming equal entitlements to the rights contained in the Declaration, “without distinction of any kind, such as . . . sex</w:t>
            </w:r>
            <w:r w:rsidR="00286CF0">
              <w:rPr>
                <w:rFonts w:ascii="Arial" w:eastAsia="+mn-ea" w:hAnsi="Arial" w:cs="Arial"/>
                <w:color w:val="000000"/>
                <w:kern w:val="24"/>
                <w:sz w:val="20"/>
              </w:rPr>
              <w:t>, …</w:t>
            </w:r>
            <w:r w:rsidRPr="004D79AB">
              <w:rPr>
                <w:rFonts w:ascii="Arial" w:eastAsia="+mn-ea" w:hAnsi="Arial" w:cs="Arial"/>
                <w:color w:val="000000"/>
                <w:kern w:val="24"/>
                <w:sz w:val="20"/>
              </w:rPr>
              <w:t xml:space="preserve">.” In the drafting of the Declaration, there was considerable discussion about the use of the term “all men” rather than a gender-neutral term.  The Declaration was eventually adopted using the terms “all human beings,” and “everyone,” in order to leave no doubt that the Declaration on Human Rights was intended for everyone, man and woman alike.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ins w:id="473" w:author="Itc145 Itc145" w:date="2013-07-03T11:40:00Z"/>
                <w:rFonts w:ascii="Arial" w:eastAsia="+mn-ea" w:hAnsi="Arial" w:cs="Arial"/>
                <w:b/>
                <w:bCs/>
                <w:color w:val="000000"/>
                <w:kern w:val="24"/>
                <w:sz w:val="20"/>
              </w:rPr>
            </w:pPr>
            <w:r w:rsidRPr="003F07C4">
              <w:rPr>
                <w:rFonts w:ascii="Arial" w:eastAsia="+mn-ea" w:hAnsi="Arial" w:cs="Arial"/>
                <w:b/>
                <w:bCs/>
                <w:color w:val="000000"/>
                <w:kern w:val="24"/>
                <w:sz w:val="20"/>
              </w:rPr>
              <w:t xml:space="preserve">Human Rights Treaties are legally binding on the States </w:t>
            </w:r>
            <w:ins w:id="474" w:author="Itc145 Itc145" w:date="2013-07-03T11:37:00Z">
              <w:r w:rsidR="005C528B">
                <w:rPr>
                  <w:rFonts w:ascii="Arial" w:eastAsia="+mn-ea" w:hAnsi="Arial" w:cs="Arial"/>
                  <w:b/>
                  <w:bCs/>
                  <w:color w:val="000000"/>
                  <w:kern w:val="24"/>
                  <w:sz w:val="20"/>
                </w:rPr>
                <w:t>that ratify them</w:t>
              </w:r>
            </w:ins>
            <w:ins w:id="475" w:author="Itc145 Itc145" w:date="2013-07-03T11:39:00Z">
              <w:r w:rsidR="00C57D8B">
                <w:rPr>
                  <w:rFonts w:ascii="Arial" w:eastAsia="+mn-ea" w:hAnsi="Arial" w:cs="Arial"/>
                  <w:b/>
                  <w:bCs/>
                  <w:color w:val="000000"/>
                  <w:kern w:val="24"/>
                  <w:sz w:val="20"/>
                </w:rPr>
                <w:t xml:space="preserve"> (lead by example?</w:t>
              </w:r>
            </w:ins>
            <w:ins w:id="476" w:author="Itc145 Itc145" w:date="2013-07-03T11:40:00Z">
              <w:r w:rsidR="00C57D8B">
                <w:rPr>
                  <w:rFonts w:ascii="Arial" w:eastAsia="+mn-ea" w:hAnsi="Arial" w:cs="Arial"/>
                  <w:b/>
                  <w:bCs/>
                  <w:color w:val="000000"/>
                  <w:kern w:val="24"/>
                  <w:sz w:val="20"/>
                </w:rPr>
                <w:t>)</w:t>
              </w:r>
            </w:ins>
          </w:p>
          <w:p w:rsidR="00C57D8B" w:rsidRPr="003F07C4" w:rsidRDefault="00C57D8B" w:rsidP="004D79AB">
            <w:pPr>
              <w:pStyle w:val="NormalWeb"/>
              <w:spacing w:before="0" w:beforeAutospacing="0" w:after="0" w:afterAutospacing="0"/>
              <w:rPr>
                <w:rFonts w:ascii="Arial" w:eastAsia="+mn-ea" w:hAnsi="Arial" w:cs="Arial"/>
                <w:b/>
                <w:bCs/>
                <w:color w:val="000000"/>
                <w:kern w:val="24"/>
                <w:sz w:val="20"/>
              </w:rPr>
            </w:pPr>
            <w:ins w:id="477" w:author="Itc145 Itc145" w:date="2013-07-03T11:41:00Z">
              <w:r>
                <w:rPr>
                  <w:rFonts w:ascii="Arial" w:eastAsia="+mn-ea" w:hAnsi="Arial" w:cs="Arial"/>
                  <w:b/>
                  <w:bCs/>
                  <w:color w:val="000000"/>
                  <w:kern w:val="24"/>
                  <w:sz w:val="20"/>
                </w:rPr>
                <w:t xml:space="preserve">To credibly hold states to account, we have to be a role model. </w:t>
              </w:r>
            </w:ins>
            <w:ins w:id="478" w:author="Itc145 Itc145" w:date="2013-07-03T11:42:00Z">
              <w:r>
                <w:rPr>
                  <w:rFonts w:ascii="Arial" w:eastAsia="+mn-ea" w:hAnsi="Arial" w:cs="Arial"/>
                  <w:b/>
                  <w:bCs/>
                  <w:color w:val="000000"/>
                  <w:kern w:val="24"/>
                  <w:sz w:val="20"/>
                </w:rPr>
                <w:t xml:space="preserve">We have been mandated and required to do so. We have to better integrate in our work, so we can advocate it in their work. </w:t>
              </w:r>
            </w:ins>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After the adoption of the Declaration on Human Rights, the Commission on Human Rights set itself to drafting two human rights treaties concerning human rights, the International Covenant on Civil and Political Rights (ICCPR), and the International Covenant on Economic, Social and Cultural Rights (ICESCR). Together with the Universal Declaration, these are known as the International Bill of Human Rights. The provisions of the two Covenants, as well as other human rights treaties, are legally binding on the States that ratify them.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The human rights guaranteed by the ICCPR include inter alia the right to life, freedom from torture, freedom from slavery, right to liberty and security of the person, rights relating to due process in criminal and legal proceedings, equality before the law, freedom of movement, freedom of thought, conscience and religion, freedom of association, rights relating to family life and children, rights relating to citizenship and political participation, and minority groups’ rights to their culture, religion and language. The ICESCR guarantees rights including inter alia the right to work, the right to form trade unions, rights relating to marriage, maternity and child protection, the right to an adequate standard of living, the right to health, the right to education, and rights relating to culture and science. The ICESCR and the ICCPR share common language pertaining to the prohibition of discrimination based on, inter alia, sex (Article 2 in ICCPR and ICESCR), as well as equal right of men and women to the enjoyment of all rights (Article 3 in ICCPR and ICESCR) contained in these treaties.  </w:t>
            </w:r>
            <w:commentRangeEnd w:id="472"/>
            <w:r w:rsidR="00DD204D">
              <w:rPr>
                <w:rStyle w:val="CommentReference"/>
                <w:rFonts w:asciiTheme="minorHAnsi" w:eastAsiaTheme="minorEastAsia" w:hAnsiTheme="minorHAnsi" w:cstheme="minorBidi"/>
              </w:rPr>
              <w:commentReference w:id="472"/>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commentRangeStart w:id="479"/>
            <w:r w:rsidRPr="003F07C4">
              <w:rPr>
                <w:rFonts w:ascii="Arial" w:eastAsia="+mn-ea" w:hAnsi="Arial" w:cs="Arial"/>
                <w:b/>
                <w:bCs/>
                <w:color w:val="000000"/>
                <w:kern w:val="24"/>
                <w:sz w:val="20"/>
              </w:rPr>
              <w:t>Gender equality is a prerequisite for sustainable development.</w:t>
            </w:r>
          </w:p>
          <w:p w:rsidR="00BB59FB" w:rsidRPr="003F07C4" w:rsidRDefault="00BB59FB" w:rsidP="004D79AB">
            <w:pPr>
              <w:pStyle w:val="NormalWeb"/>
              <w:spacing w:before="0" w:beforeAutospacing="0" w:after="0" w:afterAutospacing="0"/>
              <w:rPr>
                <w:rFonts w:ascii="Arial" w:hAnsi="Arial" w:cs="Arial"/>
                <w:b/>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Gender disparities are barriers to development imposing heavy costs on society, including reduced growth and lower poverty reduction. Economic analyses by the  United Nations, World Bank, Goldman Sachs and other organizations show a significant statistical correlation between gender equality and the level of development of countries.</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A growing body of evidence shows that investing in gender equality has a multiplier effect on productivity, efficiency and sustained economic growth. For example, women reinvest 90% of their income in their families and communities, compared to men who reinvest only 30% to 40% of their income; in some African countries, children of mothers who have spent five years in primary education are 40% more likely to live beyond the age of five (Guiding Principles for Aid Effectiveness, Gender Equality and Women’s Empowerment, OECD 2008).</w:t>
            </w:r>
            <w:commentRangeEnd w:id="479"/>
            <w:r w:rsidR="00DD204D">
              <w:rPr>
                <w:rStyle w:val="CommentReference"/>
                <w:rFonts w:asciiTheme="minorHAnsi" w:eastAsiaTheme="minorEastAsia" w:hAnsiTheme="minorHAnsi" w:cstheme="minorBidi"/>
              </w:rPr>
              <w:commentReference w:id="479"/>
            </w:r>
          </w:p>
          <w:p w:rsidR="00BB59FB" w:rsidRPr="004D79AB" w:rsidRDefault="00BB59FB" w:rsidP="004D79AB">
            <w:pPr>
              <w:pStyle w:val="NormalWeb"/>
              <w:spacing w:before="0" w:beforeAutospacing="0" w:after="0" w:afterAutospacing="0"/>
              <w:rPr>
                <w:rFonts w:ascii="Arial" w:hAnsi="Arial" w:cs="Arial"/>
                <w:sz w:val="20"/>
              </w:rPr>
            </w:pPr>
          </w:p>
          <w:p w:rsidR="00BB59FB" w:rsidRPr="003F07C4" w:rsidDel="00DD204D" w:rsidRDefault="00BB59FB" w:rsidP="004D79AB">
            <w:pPr>
              <w:pStyle w:val="NormalWeb"/>
              <w:spacing w:before="0" w:beforeAutospacing="0" w:after="0" w:afterAutospacing="0"/>
              <w:rPr>
                <w:del w:id="480" w:author="Terada Saori" w:date="2013-07-03T07:56:00Z"/>
                <w:rFonts w:ascii="Arial" w:eastAsia="+mn-ea" w:hAnsi="Arial" w:cs="Arial"/>
                <w:b/>
                <w:bCs/>
                <w:color w:val="000000"/>
                <w:kern w:val="24"/>
                <w:sz w:val="20"/>
              </w:rPr>
            </w:pPr>
            <w:del w:id="481" w:author="Terada Saori" w:date="2013-07-03T07:56:00Z">
              <w:r w:rsidRPr="003F07C4" w:rsidDel="00DD204D">
                <w:rPr>
                  <w:rFonts w:ascii="Arial" w:eastAsia="+mn-ea" w:hAnsi="Arial" w:cs="Arial"/>
                  <w:b/>
                  <w:bCs/>
                  <w:color w:val="000000"/>
                  <w:kern w:val="24"/>
                  <w:sz w:val="20"/>
                </w:rPr>
                <w:delText>Summary</w:delText>
              </w:r>
            </w:del>
          </w:p>
          <w:p w:rsidR="00BB59FB" w:rsidRPr="004D79AB" w:rsidDel="00DD204D" w:rsidRDefault="00BB59FB" w:rsidP="004D79AB">
            <w:pPr>
              <w:pStyle w:val="NormalWeb"/>
              <w:spacing w:before="0" w:beforeAutospacing="0" w:after="0" w:afterAutospacing="0"/>
              <w:rPr>
                <w:del w:id="482" w:author="Terada Saori" w:date="2013-07-03T07:56:00Z"/>
                <w:rFonts w:ascii="Arial" w:hAnsi="Arial" w:cs="Arial"/>
                <w:sz w:val="20"/>
              </w:rPr>
            </w:pPr>
          </w:p>
          <w:p w:rsidR="00BB59FB" w:rsidRPr="004D79AB" w:rsidDel="00DD204D" w:rsidRDefault="00BB59FB" w:rsidP="004D79AB">
            <w:pPr>
              <w:pStyle w:val="NormalWeb"/>
              <w:spacing w:before="0" w:beforeAutospacing="0" w:after="0" w:afterAutospacing="0"/>
              <w:rPr>
                <w:del w:id="483" w:author="Terada Saori" w:date="2013-07-03T07:56:00Z"/>
                <w:rFonts w:ascii="Arial" w:hAnsi="Arial" w:cs="Arial"/>
                <w:sz w:val="20"/>
              </w:rPr>
            </w:pPr>
            <w:del w:id="484" w:author="Terada Saori" w:date="2013-07-03T07:56:00Z">
              <w:r w:rsidRPr="004D79AB" w:rsidDel="00DD204D">
                <w:rPr>
                  <w:rFonts w:ascii="Arial" w:eastAsia="+mn-ea" w:hAnsi="Arial" w:cs="Arial"/>
                  <w:color w:val="000000"/>
                  <w:kern w:val="24"/>
                  <w:sz w:val="20"/>
                </w:rPr>
                <w:delText>In short, the absence of gender equality undermines fundamental human rights, and also hampers societal development and economic growth.</w:delText>
              </w:r>
            </w:del>
          </w:p>
          <w:p w:rsidR="00BB59FB" w:rsidRPr="004D79AB" w:rsidRDefault="00BB59FB">
            <w:pPr>
              <w:pStyle w:val="NormalWeb"/>
              <w:spacing w:before="0" w:beforeAutospacing="0" w:after="0" w:afterAutospacing="0"/>
              <w:rPr>
                <w:rFonts w:ascii="Arial" w:hAnsi="Arial" w:cs="Arial"/>
                <w:sz w:val="20"/>
              </w:rPr>
              <w:pPrChange w:id="485" w:author="Terada Saori" w:date="2013-07-03T07:56:00Z">
                <w:pPr>
                  <w:spacing w:after="200" w:line="276" w:lineRule="auto"/>
                </w:pPr>
              </w:pPrChange>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13 </w:t>
            </w:r>
          </w:p>
          <w:p w:rsidR="00BB59FB" w:rsidRPr="004D79AB" w:rsidRDefault="00BB59FB">
            <w:pPr>
              <w:rPr>
                <w:rFonts w:ascii="Arial" w:hAnsi="Arial" w:cs="Arial"/>
                <w:b/>
                <w:sz w:val="24"/>
              </w:rPr>
            </w:pPr>
            <w:r w:rsidRPr="004D79AB">
              <w:rPr>
                <w:rFonts w:ascii="Arial" w:hAnsi="Arial" w:cs="Arial"/>
                <w:b/>
                <w:sz w:val="24"/>
              </w:rPr>
              <w:t>Human Rights guiding principles from a gender perspective</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Human Rights guiding principles from a gender perspective</w:t>
            </w:r>
          </w:p>
          <w:p w:rsidR="00BB59FB" w:rsidRPr="00744945" w:rsidRDefault="00BB59FB" w:rsidP="004D79AB">
            <w:pPr>
              <w:pStyle w:val="NormalWeb"/>
              <w:spacing w:before="0" w:beforeAutospacing="0" w:after="0" w:afterAutospacing="0"/>
              <w:rPr>
                <w:rFonts w:ascii="Arial" w:hAnsi="Arial" w:cs="Arial"/>
                <w:b/>
                <w:sz w:val="20"/>
              </w:rPr>
            </w:pPr>
          </w:p>
          <w:p w:rsidR="00BB59FB" w:rsidRPr="00744945" w:rsidRDefault="00BB59FB" w:rsidP="00744945">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Introduction</w:t>
            </w:r>
          </w:p>
          <w:p w:rsidR="00BB59FB" w:rsidRPr="00744945" w:rsidRDefault="00BB59FB" w:rsidP="00744945">
            <w:pPr>
              <w:pStyle w:val="NormalWeb"/>
              <w:spacing w:before="0" w:beforeAutospacing="0" w:after="0" w:afterAutospacing="0"/>
              <w:rPr>
                <w:rFonts w:ascii="Arial" w:eastAsia="+mn-ea" w:hAnsi="Arial" w:cs="Arial"/>
                <w:bCs/>
                <w:color w:val="000000"/>
                <w:kern w:val="24"/>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Human rights guiding principles apply equally to women and men.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commentRangeStart w:id="486"/>
            <w:r w:rsidRPr="004D79AB">
              <w:rPr>
                <w:rFonts w:ascii="Arial" w:eastAsia="+mn-ea" w:hAnsi="Arial" w:cs="Arial"/>
                <w:color w:val="000000"/>
                <w:kern w:val="24"/>
                <w:sz w:val="20"/>
              </w:rPr>
              <w:t xml:space="preserve">Let's consider for a moment what this means for gender equality. </w:t>
            </w:r>
            <w:commentRangeEnd w:id="486"/>
            <w:r w:rsidR="00DD204D">
              <w:rPr>
                <w:rStyle w:val="CommentReference"/>
                <w:rFonts w:asciiTheme="minorHAnsi" w:eastAsiaTheme="minorEastAsia" w:hAnsiTheme="minorHAnsi" w:cstheme="minorBidi"/>
              </w:rPr>
              <w:commentReference w:id="486"/>
            </w:r>
          </w:p>
          <w:p w:rsidR="00BB59FB" w:rsidRPr="004D79AB" w:rsidRDefault="00BB59FB" w:rsidP="004D79AB">
            <w:pPr>
              <w:pStyle w:val="NormalWeb"/>
              <w:spacing w:before="0" w:beforeAutospacing="0" w:after="0" w:afterAutospacing="0"/>
              <w:rPr>
                <w:rFonts w:ascii="Arial" w:hAnsi="Arial" w:cs="Arial"/>
                <w:sz w:val="20"/>
              </w:rPr>
            </w:pPr>
          </w:p>
          <w:p w:rsidR="00BB59FB" w:rsidRPr="00744945" w:rsidRDefault="00BB59FB" w:rsidP="004D79AB">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Universality</w:t>
            </w:r>
          </w:p>
          <w:p w:rsidR="00BB59FB" w:rsidRPr="004D79AB" w:rsidRDefault="00BB59FB" w:rsidP="004D79AB">
            <w:pPr>
              <w:pStyle w:val="NormalWeb"/>
              <w:spacing w:before="0" w:beforeAutospacing="0" w:after="0" w:afterAutospacing="0"/>
              <w:rPr>
                <w:rFonts w:ascii="Arial" w:hAnsi="Arial" w:cs="Arial"/>
                <w:sz w:val="20"/>
              </w:rPr>
            </w:pPr>
          </w:p>
          <w:p w:rsidR="00BB59FB" w:rsidDel="00DD204D" w:rsidRDefault="00BB59FB" w:rsidP="004D79AB">
            <w:pPr>
              <w:pStyle w:val="NormalWeb"/>
              <w:spacing w:before="0" w:beforeAutospacing="0" w:after="0" w:afterAutospacing="0"/>
              <w:rPr>
                <w:del w:id="487" w:author="Terada Saori" w:date="2013-07-03T08:01:00Z"/>
                <w:rFonts w:ascii="Arial" w:eastAsia="+mn-ea" w:hAnsi="Arial" w:cs="Arial"/>
                <w:color w:val="000000"/>
                <w:kern w:val="24"/>
                <w:sz w:val="20"/>
              </w:rPr>
            </w:pPr>
            <w:del w:id="488" w:author="Terada Saori" w:date="2013-07-03T07:58:00Z">
              <w:r w:rsidRPr="004D79AB" w:rsidDel="00DD204D">
                <w:rPr>
                  <w:rFonts w:ascii="Arial" w:eastAsia="+mn-ea" w:hAnsi="Arial" w:cs="Arial"/>
                  <w:color w:val="000000"/>
                  <w:kern w:val="24"/>
                  <w:sz w:val="20"/>
                </w:rPr>
                <w:delText>Women and men are entitled to all h</w:delText>
              </w:r>
            </w:del>
            <w:ins w:id="489" w:author="Terada Saori" w:date="2013-07-03T07:58:00Z">
              <w:r w:rsidR="00DD204D">
                <w:rPr>
                  <w:rFonts w:ascii="Arial" w:eastAsia="+mn-ea" w:hAnsi="Arial" w:cs="Arial"/>
                  <w:color w:val="000000"/>
                  <w:kern w:val="24"/>
                  <w:sz w:val="20"/>
                </w:rPr>
                <w:t>H</w:t>
              </w:r>
            </w:ins>
            <w:r w:rsidRPr="004D79AB">
              <w:rPr>
                <w:rFonts w:ascii="Arial" w:eastAsia="+mn-ea" w:hAnsi="Arial" w:cs="Arial"/>
                <w:color w:val="000000"/>
                <w:kern w:val="24"/>
                <w:sz w:val="20"/>
              </w:rPr>
              <w:t xml:space="preserve">uman rights </w:t>
            </w:r>
            <w:del w:id="490" w:author="Terada Saori" w:date="2013-07-03T07:58:00Z">
              <w:r w:rsidRPr="004D79AB" w:rsidDel="00DD204D">
                <w:rPr>
                  <w:rFonts w:ascii="Arial" w:eastAsia="+mn-ea" w:hAnsi="Arial" w:cs="Arial"/>
                  <w:color w:val="000000"/>
                  <w:kern w:val="24"/>
                  <w:sz w:val="20"/>
                </w:rPr>
                <w:delText>because of the immutable character of rights</w:delText>
              </w:r>
            </w:del>
            <w:ins w:id="491" w:author="Terada Saori" w:date="2013-07-03T07:58:00Z">
              <w:r w:rsidR="00DD204D">
                <w:rPr>
                  <w:rFonts w:ascii="Arial" w:eastAsia="+mn-ea" w:hAnsi="Arial" w:cs="Arial"/>
                  <w:color w:val="000000"/>
                  <w:kern w:val="24"/>
                  <w:sz w:val="20"/>
                </w:rPr>
                <w:t>are for everyone, everywhere</w:t>
              </w:r>
            </w:ins>
            <w:r w:rsidRPr="004D79AB">
              <w:rPr>
                <w:rFonts w:ascii="Arial" w:eastAsia="+mn-ea" w:hAnsi="Arial" w:cs="Arial"/>
                <w:color w:val="000000"/>
                <w:kern w:val="24"/>
                <w:sz w:val="20"/>
              </w:rPr>
              <w:t xml:space="preserve">. </w:t>
            </w:r>
            <w:del w:id="492" w:author="Terada Saori" w:date="2013-07-03T07:58:00Z">
              <w:r w:rsidRPr="004D79AB" w:rsidDel="00DD204D">
                <w:rPr>
                  <w:rFonts w:ascii="Arial" w:eastAsia="+mn-ea" w:hAnsi="Arial" w:cs="Arial"/>
                  <w:color w:val="000000"/>
                  <w:kern w:val="24"/>
                  <w:sz w:val="20"/>
                </w:rPr>
                <w:delText>The application of this principle to gender integration relates to</w:delText>
              </w:r>
            </w:del>
            <w:ins w:id="493" w:author="Terada Saori" w:date="2013-07-03T07:58:00Z">
              <w:r w:rsidR="00DD204D">
                <w:rPr>
                  <w:rFonts w:ascii="Arial" w:eastAsia="+mn-ea" w:hAnsi="Arial" w:cs="Arial"/>
                  <w:color w:val="000000"/>
                  <w:kern w:val="24"/>
                  <w:sz w:val="20"/>
                </w:rPr>
                <w:t>This means that</w:t>
              </w:r>
            </w:ins>
            <w:r w:rsidRPr="004D79AB">
              <w:rPr>
                <w:rFonts w:ascii="Arial" w:eastAsia="+mn-ea" w:hAnsi="Arial" w:cs="Arial"/>
                <w:color w:val="000000"/>
                <w:kern w:val="24"/>
                <w:sz w:val="20"/>
              </w:rPr>
              <w:t xml:space="preserve"> </w:t>
            </w:r>
            <w:del w:id="494" w:author="Terada Saori" w:date="2013-07-03T07:59:00Z">
              <w:r w:rsidRPr="004D79AB" w:rsidDel="00DD204D">
                <w:rPr>
                  <w:rFonts w:ascii="Arial" w:eastAsia="+mn-ea" w:hAnsi="Arial" w:cs="Arial"/>
                  <w:color w:val="000000"/>
                  <w:kern w:val="24"/>
                  <w:sz w:val="20"/>
                </w:rPr>
                <w:delText xml:space="preserve">ensuring that </w:delText>
              </w:r>
            </w:del>
            <w:r w:rsidRPr="004D79AB">
              <w:rPr>
                <w:rFonts w:ascii="Arial" w:eastAsia="+mn-ea" w:hAnsi="Arial" w:cs="Arial"/>
                <w:color w:val="000000"/>
                <w:kern w:val="24"/>
                <w:sz w:val="20"/>
              </w:rPr>
              <w:t xml:space="preserve">cultural diversity, religious values and traditional practices </w:t>
            </w:r>
            <w:del w:id="495" w:author="Terada Saori" w:date="2013-07-03T07:59:00Z">
              <w:r w:rsidRPr="004D79AB" w:rsidDel="00DD204D">
                <w:rPr>
                  <w:rFonts w:ascii="Arial" w:eastAsia="+mn-ea" w:hAnsi="Arial" w:cs="Arial"/>
                  <w:color w:val="000000"/>
                  <w:kern w:val="24"/>
                  <w:sz w:val="20"/>
                </w:rPr>
                <w:delText>do not</w:delText>
              </w:r>
            </w:del>
            <w:ins w:id="496" w:author="Terada Saori" w:date="2013-07-03T07:59:00Z">
              <w:r w:rsidR="00DD204D">
                <w:rPr>
                  <w:rFonts w:ascii="Arial" w:eastAsia="+mn-ea" w:hAnsi="Arial" w:cs="Arial"/>
                  <w:color w:val="000000"/>
                  <w:kern w:val="24"/>
                  <w:sz w:val="20"/>
                </w:rPr>
                <w:t>cannot be invoked to justify</w:t>
              </w:r>
            </w:ins>
            <w:r w:rsidRPr="004D79AB">
              <w:rPr>
                <w:rFonts w:ascii="Arial" w:eastAsia="+mn-ea" w:hAnsi="Arial" w:cs="Arial"/>
                <w:color w:val="000000"/>
                <w:kern w:val="24"/>
                <w:sz w:val="20"/>
              </w:rPr>
              <w:t xml:space="preserve"> </w:t>
            </w:r>
            <w:del w:id="497" w:author="Terada Saori" w:date="2013-07-03T07:59:00Z">
              <w:r w:rsidRPr="004D79AB" w:rsidDel="00DD204D">
                <w:rPr>
                  <w:rFonts w:ascii="Arial" w:eastAsia="+mn-ea" w:hAnsi="Arial" w:cs="Arial"/>
                  <w:color w:val="000000"/>
                  <w:kern w:val="24"/>
                  <w:sz w:val="20"/>
                </w:rPr>
                <w:delText>negatively impact on women in particular</w:delText>
              </w:r>
            </w:del>
            <w:ins w:id="498" w:author="Terada Saori" w:date="2013-07-03T07:59:00Z">
              <w:r w:rsidR="00DD204D">
                <w:rPr>
                  <w:rFonts w:ascii="Arial" w:eastAsia="+mn-ea" w:hAnsi="Arial" w:cs="Arial"/>
                  <w:color w:val="000000"/>
                  <w:kern w:val="24"/>
                  <w:sz w:val="20"/>
                </w:rPr>
                <w:t>unequal treatment of women and men</w:t>
              </w:r>
            </w:ins>
            <w:r w:rsidRPr="004D79AB">
              <w:rPr>
                <w:rFonts w:ascii="Arial" w:eastAsia="+mn-ea" w:hAnsi="Arial" w:cs="Arial"/>
                <w:color w:val="000000"/>
                <w:kern w:val="24"/>
                <w:sz w:val="20"/>
              </w:rPr>
              <w:t>.</w:t>
            </w:r>
            <w:ins w:id="499" w:author="Terada Saori" w:date="2013-07-03T08:00:00Z">
              <w:r w:rsidR="00DD204D">
                <w:rPr>
                  <w:rFonts w:ascii="Arial" w:eastAsia="+mn-ea" w:hAnsi="Arial" w:cs="Arial"/>
                  <w:color w:val="000000"/>
                  <w:kern w:val="24"/>
                  <w:sz w:val="20"/>
                </w:rPr>
                <w:t xml:space="preserve"> </w:t>
              </w:r>
            </w:ins>
          </w:p>
          <w:p w:rsidR="00DD204D" w:rsidRDefault="00DD204D" w:rsidP="004D79AB">
            <w:pPr>
              <w:pStyle w:val="NormalWeb"/>
              <w:spacing w:before="0" w:beforeAutospacing="0" w:after="0" w:afterAutospacing="0"/>
              <w:rPr>
                <w:ins w:id="500" w:author="Terada Saori" w:date="2013-07-03T08:01:00Z"/>
                <w:rFonts w:ascii="Arial" w:eastAsia="+mn-ea" w:hAnsi="Arial" w:cs="Arial"/>
                <w:color w:val="000000"/>
                <w:kern w:val="24"/>
                <w:sz w:val="20"/>
              </w:rPr>
            </w:pPr>
            <w:ins w:id="501" w:author="Terada Saori" w:date="2013-07-03T08:01:00Z">
              <w:r>
                <w:rPr>
                  <w:rFonts w:ascii="Arial" w:eastAsia="+mn-ea" w:hAnsi="Arial" w:cs="Arial"/>
                  <w:color w:val="000000"/>
                  <w:kern w:val="24"/>
                  <w:sz w:val="20"/>
                </w:rPr>
                <w:t>E.g. FGM or “honour killing”?</w:t>
              </w:r>
            </w:ins>
          </w:p>
          <w:p w:rsidR="00BB59FB" w:rsidRPr="004D79AB" w:rsidRDefault="00BB59FB" w:rsidP="004D79AB">
            <w:pPr>
              <w:pStyle w:val="NormalWeb"/>
              <w:spacing w:before="0" w:beforeAutospacing="0" w:after="0" w:afterAutospacing="0"/>
              <w:rPr>
                <w:rFonts w:ascii="Arial" w:hAnsi="Arial" w:cs="Arial"/>
                <w:sz w:val="20"/>
              </w:rPr>
            </w:pPr>
          </w:p>
          <w:p w:rsidR="00BB59FB" w:rsidRPr="00744945" w:rsidRDefault="00BB59FB" w:rsidP="004D79AB">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Indivisibility, interdependence and interrelatedness</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Civil, cultural, economic, political and social rights </w:t>
            </w:r>
            <w:del w:id="502" w:author="Terada Saori" w:date="2013-07-03T08:02:00Z">
              <w:r w:rsidRPr="004D79AB" w:rsidDel="00DD204D">
                <w:rPr>
                  <w:rFonts w:ascii="Arial" w:eastAsia="+mn-ea" w:hAnsi="Arial" w:cs="Arial"/>
                  <w:color w:val="000000"/>
                  <w:kern w:val="24"/>
                  <w:sz w:val="20"/>
                </w:rPr>
                <w:delText>are intertwined and cannot be subjected to selectivity.</w:delText>
              </w:r>
            </w:del>
            <w:ins w:id="503" w:author="Terada Saori" w:date="2013-07-03T08:02:00Z">
              <w:r w:rsidR="00DD204D">
                <w:rPr>
                  <w:rFonts w:ascii="Arial" w:eastAsia="+mn-ea" w:hAnsi="Arial" w:cs="Arial"/>
                  <w:color w:val="000000"/>
                  <w:kern w:val="24"/>
                  <w:sz w:val="20"/>
                </w:rPr>
                <w:t xml:space="preserve">are all of equal importance and </w:t>
              </w:r>
            </w:ins>
            <w:ins w:id="504" w:author="Terada Saori" w:date="2013-07-03T08:04:00Z">
              <w:r w:rsidR="00B92427">
                <w:rPr>
                  <w:rFonts w:ascii="Arial" w:eastAsia="+mn-ea" w:hAnsi="Arial" w:cs="Arial"/>
                  <w:color w:val="000000"/>
                  <w:kern w:val="24"/>
                  <w:sz w:val="20"/>
                </w:rPr>
                <w:t xml:space="preserve">the realization of one right will often condition that of other rights. </w:t>
              </w:r>
              <w:r w:rsidR="00B92427">
                <w:rPr>
                  <w:rFonts w:ascii="Arial" w:eastAsia="+mn-ea" w:hAnsi="Arial" w:cs="Arial"/>
                  <w:color w:val="000000"/>
                  <w:kern w:val="24"/>
                  <w:sz w:val="20"/>
                </w:rPr>
                <w:br/>
              </w:r>
              <w:r w:rsidR="00B92427" w:rsidRPr="00B92427">
                <w:rPr>
                  <w:rFonts w:ascii="Arial" w:eastAsia="+mn-ea" w:hAnsi="Arial" w:cs="Arial"/>
                  <w:color w:val="000000"/>
                  <w:kern w:val="24"/>
                  <w:sz w:val="20"/>
                </w:rPr>
                <w:t>E.g. ensuring that all individuals have equal access to adequate housing, water and sanitation will help to overcome discrimination against women living in informal settlements and rural areas.</w:t>
              </w:r>
            </w:ins>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Participation and inclusion</w:t>
            </w:r>
          </w:p>
          <w:p w:rsidR="00BB59FB" w:rsidRPr="00744945" w:rsidRDefault="00BB59FB" w:rsidP="004D79AB">
            <w:pPr>
              <w:pStyle w:val="NormalWeb"/>
              <w:spacing w:before="0" w:beforeAutospacing="0" w:after="0" w:afterAutospacing="0"/>
              <w:rPr>
                <w:rFonts w:ascii="Arial" w:hAnsi="Arial" w:cs="Arial"/>
                <w:b/>
                <w:sz w:val="20"/>
              </w:rPr>
            </w:pPr>
          </w:p>
          <w:p w:rsidR="00BB59FB" w:rsidRDefault="00BB59FB" w:rsidP="004D79AB">
            <w:pPr>
              <w:pStyle w:val="NormalWeb"/>
              <w:spacing w:before="0" w:beforeAutospacing="0" w:after="0" w:afterAutospacing="0"/>
              <w:rPr>
                <w:ins w:id="505" w:author="Terada Saori" w:date="2013-07-03T08:05:00Z"/>
                <w:rFonts w:ascii="Arial" w:eastAsia="+mn-ea" w:hAnsi="Arial" w:cs="Arial"/>
                <w:color w:val="000000"/>
                <w:kern w:val="24"/>
                <w:sz w:val="20"/>
              </w:rPr>
            </w:pPr>
            <w:r w:rsidRPr="004D79AB">
              <w:rPr>
                <w:rFonts w:ascii="Arial" w:eastAsia="+mn-ea" w:hAnsi="Arial" w:cs="Arial"/>
                <w:color w:val="000000"/>
                <w:kern w:val="24"/>
                <w:sz w:val="20"/>
              </w:rPr>
              <w:t>Women and men have the right to access information and participate in decision-making processes that affect their lives. States have primary responsibility to ensure free and meaningful participation of women and men in political and economic life.</w:t>
            </w:r>
          </w:p>
          <w:p w:rsidR="00B92427" w:rsidRDefault="00B92427" w:rsidP="004D79AB">
            <w:pPr>
              <w:pStyle w:val="NormalWeb"/>
              <w:spacing w:before="0" w:beforeAutospacing="0" w:after="0" w:afterAutospacing="0"/>
              <w:rPr>
                <w:rFonts w:ascii="Arial" w:eastAsia="+mn-ea" w:hAnsi="Arial" w:cs="Arial"/>
                <w:color w:val="000000"/>
                <w:kern w:val="24"/>
                <w:sz w:val="20"/>
              </w:rPr>
            </w:pPr>
            <w:ins w:id="506" w:author="Terada Saori" w:date="2013-07-03T08:05:00Z">
              <w:r>
                <w:rPr>
                  <w:rFonts w:ascii="Arial" w:eastAsia="+mn-ea" w:hAnsi="Arial" w:cs="Arial"/>
                  <w:color w:val="000000"/>
                  <w:kern w:val="24"/>
                  <w:sz w:val="20"/>
                </w:rPr>
                <w:t xml:space="preserve">E.g.? </w:t>
              </w:r>
            </w:ins>
          </w:p>
          <w:p w:rsidR="00BB59FB" w:rsidRPr="004D79AB" w:rsidRDefault="00BB59FB" w:rsidP="004D79AB">
            <w:pPr>
              <w:pStyle w:val="NormalWeb"/>
              <w:spacing w:before="0" w:beforeAutospacing="0" w:after="0" w:afterAutospacing="0"/>
              <w:rPr>
                <w:rFonts w:ascii="Arial" w:hAnsi="Arial" w:cs="Arial"/>
                <w:sz w:val="20"/>
              </w:rPr>
            </w:pPr>
          </w:p>
          <w:p w:rsidR="00BB59FB" w:rsidRPr="00744945" w:rsidRDefault="00BB59FB" w:rsidP="004D79AB">
            <w:pPr>
              <w:pStyle w:val="NormalWeb"/>
              <w:spacing w:before="0" w:beforeAutospacing="0" w:after="0" w:afterAutospacing="0"/>
              <w:rPr>
                <w:rFonts w:ascii="Arial" w:eastAsia="+mn-ea" w:hAnsi="Arial" w:cs="Arial"/>
                <w:b/>
                <w:bCs/>
                <w:color w:val="000000"/>
                <w:kern w:val="24"/>
                <w:sz w:val="20"/>
              </w:rPr>
            </w:pPr>
            <w:r w:rsidRPr="00744945">
              <w:rPr>
                <w:rFonts w:ascii="Arial" w:eastAsia="+mn-ea" w:hAnsi="Arial" w:cs="Arial"/>
                <w:b/>
                <w:bCs/>
                <w:color w:val="000000"/>
                <w:kern w:val="24"/>
                <w:sz w:val="20"/>
              </w:rPr>
              <w:t>Equality and non-discrimination</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000000"/>
                <w:kern w:val="24"/>
                <w:sz w:val="20"/>
              </w:rPr>
              <w:t>Women and men must enjoy equal rights, responsibilities and opportunities. Non-discrimination equates equality, whereas inequality is the product of discrimination, whether direct or indirect.</w:t>
            </w:r>
          </w:p>
          <w:p w:rsidR="00BB59FB" w:rsidRDefault="00B92427">
            <w:pPr>
              <w:rPr>
                <w:ins w:id="507" w:author="Itc145 Itc145" w:date="2013-07-03T10:23:00Z"/>
                <w:rFonts w:ascii="Arial" w:hAnsi="Arial" w:cs="Arial"/>
                <w:sz w:val="20"/>
              </w:rPr>
            </w:pPr>
            <w:ins w:id="508" w:author="Terada Saori" w:date="2013-07-03T08:06:00Z">
              <w:r>
                <w:rPr>
                  <w:rFonts w:ascii="Arial" w:hAnsi="Arial" w:cs="Arial"/>
                  <w:sz w:val="20"/>
                </w:rPr>
                <w:t>E.g.?</w:t>
              </w:r>
            </w:ins>
          </w:p>
          <w:p w:rsidR="00B65CE5" w:rsidRDefault="00B65CE5">
            <w:pPr>
              <w:rPr>
                <w:ins w:id="509" w:author="Itc145 Itc145" w:date="2013-07-03T10:23:00Z"/>
                <w:rFonts w:ascii="Arial" w:hAnsi="Arial" w:cs="Arial"/>
                <w:sz w:val="20"/>
              </w:rPr>
            </w:pPr>
          </w:p>
          <w:p w:rsidR="00B65CE5" w:rsidRPr="004D79AB" w:rsidRDefault="00B65CE5">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commentRangeStart w:id="510"/>
            <w:r w:rsidRPr="004D79AB">
              <w:rPr>
                <w:rFonts w:ascii="Arial" w:hAnsi="Arial" w:cs="Arial"/>
                <w:b/>
                <w:sz w:val="28"/>
              </w:rPr>
              <w:t xml:space="preserve">Slide 14 </w:t>
            </w:r>
          </w:p>
          <w:p w:rsidR="00BB59FB" w:rsidRPr="004D79AB" w:rsidRDefault="00BB59FB">
            <w:pPr>
              <w:rPr>
                <w:rFonts w:ascii="Arial" w:hAnsi="Arial" w:cs="Arial"/>
                <w:b/>
                <w:sz w:val="24"/>
              </w:rPr>
            </w:pPr>
            <w:r w:rsidRPr="004D79AB">
              <w:rPr>
                <w:rFonts w:ascii="Arial" w:hAnsi="Arial" w:cs="Arial"/>
                <w:b/>
                <w:sz w:val="24"/>
              </w:rPr>
              <w:t>Slide 14</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FC364B" w:rsidRDefault="00BB59FB" w:rsidP="004D79AB">
            <w:pPr>
              <w:pStyle w:val="NormalWeb"/>
              <w:spacing w:before="0" w:beforeAutospacing="0" w:after="360" w:afterAutospacing="0"/>
              <w:rPr>
                <w:rFonts w:ascii="Arial" w:hAnsi="Arial" w:cs="Arial"/>
                <w:b/>
                <w:sz w:val="20"/>
              </w:rPr>
            </w:pPr>
            <w:r w:rsidRPr="00FC364B">
              <w:rPr>
                <w:rFonts w:ascii="Arial" w:eastAsia="+mn-ea" w:hAnsi="Arial" w:cs="Arial"/>
                <w:b/>
                <w:bCs/>
                <w:color w:val="000000"/>
                <w:kern w:val="24"/>
                <w:sz w:val="20"/>
                <w:szCs w:val="28"/>
              </w:rPr>
              <w:t>In spite of international human rights standards, however the denial of rights based on gender is still widespread. For example</w:t>
            </w: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 xml:space="preserve">Over half a million women continue to die each year from pregnancy and childbirth-related causes. </w:t>
            </w: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 xml:space="preserve">Rates of HIV infection among women are rapidly increasing. Among those 15-24 years of age, young women now constitute the majority of those newly infected, in part because of their economic and social vulnerability. </w:t>
            </w:r>
          </w:p>
          <w:p w:rsidR="00BB59FB" w:rsidRPr="004D1EF3"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 xml:space="preserve">Gender-based violence kills and disables as many women between the ages of 15 and 44 as cancer. More often than not, perpetrators go unpunished. </w:t>
            </w: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 xml:space="preserve">Worldwide, women are twice as likely as men to be illiterate. </w:t>
            </w: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 xml:space="preserve">As a consequence of their working conditions and characteristics, a disproportionate number of women are impoverished in both developing and developed countries. Despite some progress in women’s wages in the 1990s, women still earn less than men, even for similar kinds of work. </w:t>
            </w: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Many of countries still have discriminatory laws governing marriage, land, property and inheritance.</w:t>
            </w:r>
          </w:p>
          <w:p w:rsidR="00BB59FB" w:rsidRPr="004D1EF3" w:rsidRDefault="00BB59FB" w:rsidP="004D1EF3">
            <w:pPr>
              <w:pStyle w:val="ListParagraph"/>
              <w:rPr>
                <w:rFonts w:ascii="Arial" w:hAnsi="Arial" w:cs="Arial"/>
                <w:sz w:val="20"/>
              </w:rPr>
            </w:pPr>
          </w:p>
          <w:p w:rsidR="00BB59FB" w:rsidRPr="004D1EF3"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Most gender-based discrimination in the world affects women. But there are cases where men are affected. Gender disparity in education in Latin America in favours girls. The practice of canning in prison in East Asia affects only men.</w:t>
            </w:r>
          </w:p>
          <w:p w:rsidR="00BB59FB" w:rsidRPr="004D79AB" w:rsidRDefault="00BB59FB" w:rsidP="004D1EF3">
            <w:pPr>
              <w:pStyle w:val="ListParagraph"/>
              <w:rPr>
                <w:rFonts w:ascii="Arial" w:hAnsi="Arial" w:cs="Arial"/>
                <w:sz w:val="20"/>
              </w:rPr>
            </w:pPr>
          </w:p>
          <w:p w:rsidR="00BB59FB" w:rsidRPr="004D79AB" w:rsidRDefault="00BB59FB" w:rsidP="004D79AB">
            <w:pPr>
              <w:pStyle w:val="ListParagraph"/>
              <w:numPr>
                <w:ilvl w:val="0"/>
                <w:numId w:val="5"/>
              </w:numPr>
              <w:rPr>
                <w:rFonts w:ascii="Arial" w:hAnsi="Arial" w:cs="Arial"/>
                <w:sz w:val="20"/>
              </w:rPr>
            </w:pPr>
            <w:r w:rsidRPr="004D79AB">
              <w:rPr>
                <w:rFonts w:ascii="Arial" w:eastAsia="+mn-ea" w:hAnsi="Arial" w:cs="Arial"/>
                <w:color w:val="000000"/>
                <w:kern w:val="24"/>
                <w:sz w:val="20"/>
              </w:rPr>
              <w:t>Both women and men often face discrimination on grounds of sexual orientation or gender identity.</w:t>
            </w:r>
            <w:r w:rsidRPr="004D79AB">
              <w:rPr>
                <w:rFonts w:ascii="Arial" w:eastAsia="+mn-ea" w:hAnsi="Arial" w:cs="Arial"/>
                <w:color w:val="000000"/>
                <w:kern w:val="24"/>
                <w:sz w:val="20"/>
                <w:szCs w:val="28"/>
              </w:rPr>
              <w:t xml:space="preserve"> </w:t>
            </w:r>
            <w:commentRangeEnd w:id="510"/>
            <w:r w:rsidR="00B92427">
              <w:rPr>
                <w:rStyle w:val="CommentReference"/>
                <w:rFonts w:asciiTheme="minorHAnsi" w:eastAsiaTheme="minorEastAsia" w:hAnsiTheme="minorHAnsi" w:cstheme="minorBidi"/>
              </w:rPr>
              <w:commentReference w:id="510"/>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15 </w:t>
            </w:r>
          </w:p>
          <w:p w:rsidR="00BB59FB" w:rsidRPr="004D79AB" w:rsidRDefault="00BB59FB">
            <w:pPr>
              <w:rPr>
                <w:rFonts w:ascii="Arial" w:hAnsi="Arial" w:cs="Arial"/>
                <w:b/>
                <w:sz w:val="24"/>
              </w:rPr>
            </w:pPr>
            <w:r w:rsidRPr="004D79AB">
              <w:rPr>
                <w:rFonts w:ascii="Arial" w:hAnsi="Arial" w:cs="Arial"/>
                <w:b/>
                <w:sz w:val="24"/>
              </w:rPr>
              <w:t>Slide 15</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FC364B" w:rsidRDefault="00B92427" w:rsidP="004D79AB">
            <w:pPr>
              <w:pStyle w:val="NormalWeb"/>
              <w:spacing w:before="0" w:beforeAutospacing="0" w:after="360" w:afterAutospacing="0"/>
              <w:rPr>
                <w:rFonts w:ascii="Arial" w:hAnsi="Arial" w:cs="Arial"/>
                <w:b/>
                <w:sz w:val="20"/>
              </w:rPr>
            </w:pPr>
            <w:ins w:id="511" w:author="Terada Saori" w:date="2013-07-03T08:09:00Z">
              <w:r>
                <w:rPr>
                  <w:rFonts w:ascii="Arial" w:eastAsia="+mn-ea" w:hAnsi="Arial" w:cs="Arial"/>
                  <w:b/>
                  <w:bCs/>
                  <w:color w:val="4F81BD"/>
                  <w:kern w:val="24"/>
                  <w:sz w:val="20"/>
                </w:rPr>
                <w:t xml:space="preserve">The </w:t>
              </w:r>
            </w:ins>
            <w:r w:rsidR="00BB59FB" w:rsidRPr="00FC364B">
              <w:rPr>
                <w:rFonts w:ascii="Arial" w:eastAsia="+mn-ea" w:hAnsi="Arial" w:cs="Arial"/>
                <w:b/>
                <w:bCs/>
                <w:color w:val="4F81BD"/>
                <w:kern w:val="24"/>
                <w:sz w:val="20"/>
              </w:rPr>
              <w:t>CEDAW</w:t>
            </w:r>
            <w:ins w:id="512" w:author="Terada Saori" w:date="2013-07-03T08:09:00Z">
              <w:r>
                <w:rPr>
                  <w:rFonts w:ascii="Arial" w:eastAsia="+mn-ea" w:hAnsi="Arial" w:cs="Arial"/>
                  <w:b/>
                  <w:bCs/>
                  <w:color w:val="4F81BD"/>
                  <w:kern w:val="24"/>
                  <w:sz w:val="20"/>
                </w:rPr>
                <w:t xml:space="preserve"> Convention</w:t>
              </w:r>
            </w:ins>
          </w:p>
          <w:p w:rsidR="00BB59FB" w:rsidRPr="004D79AB" w:rsidDel="00F318BA" w:rsidRDefault="00BB59FB" w:rsidP="004D79AB">
            <w:pPr>
              <w:pStyle w:val="NormalWeb"/>
              <w:spacing w:before="0" w:beforeAutospacing="0" w:after="360" w:afterAutospacing="0"/>
              <w:rPr>
                <w:del w:id="513" w:author="Terada Saori" w:date="2013-07-03T08:19:00Z"/>
                <w:rFonts w:ascii="Arial" w:hAnsi="Arial" w:cs="Arial"/>
                <w:sz w:val="20"/>
              </w:rPr>
            </w:pPr>
            <w:del w:id="514" w:author="Terada Saori" w:date="2013-07-03T08:19:00Z">
              <w:r w:rsidRPr="004D79AB" w:rsidDel="00F318BA">
                <w:rPr>
                  <w:rFonts w:ascii="Arial" w:eastAsia="+mn-ea" w:hAnsi="Arial" w:cs="Arial"/>
                  <w:color w:val="000000"/>
                  <w:kern w:val="24"/>
                  <w:sz w:val="20"/>
                </w:rPr>
                <w:delText>Therefore, separate instruments specifically aimed at the protection of the genders, because the mere fact of their "humanity" has not been sufficient to guarantee all humans the protection of their rights.</w:delText>
              </w:r>
            </w:del>
          </w:p>
          <w:p w:rsidR="00F318BA" w:rsidRDefault="00BB59FB" w:rsidP="004D79AB">
            <w:pPr>
              <w:pStyle w:val="NormalWeb"/>
              <w:spacing w:before="0" w:beforeAutospacing="0" w:after="360" w:afterAutospacing="0"/>
              <w:rPr>
                <w:ins w:id="515" w:author="Terada Saori" w:date="2013-07-03T08:20:00Z"/>
                <w:rFonts w:ascii="Arial" w:eastAsia="+mn-ea" w:hAnsi="Arial" w:cs="Arial"/>
                <w:color w:val="000000"/>
                <w:kern w:val="24"/>
                <w:sz w:val="20"/>
              </w:rPr>
            </w:pPr>
            <w:del w:id="516" w:author="Terada Saori" w:date="2013-07-03T08:19:00Z">
              <w:r w:rsidRPr="004D79AB" w:rsidDel="00F318BA">
                <w:rPr>
                  <w:rFonts w:ascii="Arial" w:eastAsia="+mn-ea" w:hAnsi="Arial" w:cs="Arial"/>
                  <w:color w:val="000000"/>
                  <w:kern w:val="24"/>
                  <w:sz w:val="20"/>
                </w:rPr>
                <w:delText>For example, t</w:delText>
              </w:r>
            </w:del>
            <w:ins w:id="517" w:author="Terada Saori" w:date="2013-07-03T08:20:00Z">
              <w:r w:rsidR="00F318BA">
                <w:rPr>
                  <w:rFonts w:ascii="Arial" w:eastAsia="+mn-ea" w:hAnsi="Arial" w:cs="Arial"/>
                  <w:color w:val="000000"/>
                  <w:kern w:val="24"/>
                  <w:sz w:val="20"/>
                </w:rPr>
                <w:t>T</w:t>
              </w:r>
            </w:ins>
            <w:r w:rsidRPr="004D79AB">
              <w:rPr>
                <w:rFonts w:ascii="Arial" w:eastAsia="+mn-ea" w:hAnsi="Arial" w:cs="Arial"/>
                <w:color w:val="000000"/>
                <w:kern w:val="24"/>
                <w:sz w:val="20"/>
              </w:rPr>
              <w:t>he Convention on the Elimination of All Forms of Discrimination against Women</w:t>
            </w:r>
            <w:ins w:id="518" w:author="Terada Saori" w:date="2013-07-03T08:19:00Z">
              <w:r w:rsidR="00F318BA">
                <w:rPr>
                  <w:rFonts w:ascii="Arial" w:eastAsia="+mn-ea" w:hAnsi="Arial" w:cs="Arial"/>
                  <w:color w:val="000000"/>
                  <w:kern w:val="24"/>
                  <w:sz w:val="20"/>
                </w:rPr>
                <w:t xml:space="preserve"> (CEDAW)</w:t>
              </w:r>
            </w:ins>
            <w:r w:rsidRPr="004D79AB">
              <w:rPr>
                <w:rFonts w:ascii="Arial" w:eastAsia="+mn-ea" w:hAnsi="Arial" w:cs="Arial"/>
                <w:color w:val="000000"/>
                <w:kern w:val="24"/>
                <w:sz w:val="20"/>
              </w:rPr>
              <w:t xml:space="preserve">, adopted </w:t>
            </w:r>
            <w:del w:id="519" w:author="Terada Saori" w:date="2013-07-03T08:19:00Z">
              <w:r w:rsidRPr="004D79AB" w:rsidDel="00F318BA">
                <w:rPr>
                  <w:rFonts w:ascii="Arial" w:eastAsia="+mn-ea" w:hAnsi="Arial" w:cs="Arial"/>
                  <w:color w:val="000000"/>
                  <w:kern w:val="24"/>
                  <w:sz w:val="20"/>
                </w:rPr>
                <w:delText>in 1967</w:delText>
              </w:r>
            </w:del>
            <w:ins w:id="520" w:author="Terada Saori" w:date="2013-07-03T08:19:00Z">
              <w:r w:rsidR="00F318BA">
                <w:rPr>
                  <w:rFonts w:ascii="Arial" w:eastAsia="+mn-ea" w:hAnsi="Arial" w:cs="Arial"/>
                  <w:color w:val="000000"/>
                  <w:kern w:val="24"/>
                  <w:sz w:val="20"/>
                </w:rPr>
                <w:t>by the General Assembly in 1979</w:t>
              </w:r>
            </w:ins>
            <w:ins w:id="521" w:author="Terada Saori" w:date="2013-07-03T08:20:00Z">
              <w:r w:rsidR="00F318BA">
                <w:rPr>
                  <w:rFonts w:ascii="Arial" w:eastAsia="+mn-ea" w:hAnsi="Arial" w:cs="Arial"/>
                  <w:color w:val="000000"/>
                  <w:kern w:val="24"/>
                  <w:sz w:val="20"/>
                </w:rPr>
                <w:t xml:space="preserve"> to specifically protect and promote women</w:t>
              </w:r>
            </w:ins>
            <w:ins w:id="522" w:author="Terada Saori" w:date="2013-07-03T08:21:00Z">
              <w:r w:rsidR="00F318BA">
                <w:rPr>
                  <w:rFonts w:ascii="Arial" w:eastAsia="+mn-ea" w:hAnsi="Arial" w:cs="Arial"/>
                  <w:color w:val="000000"/>
                  <w:kern w:val="24"/>
                  <w:sz w:val="20"/>
                </w:rPr>
                <w:t>’s human rights, also contained in other international in</w:t>
              </w:r>
            </w:ins>
            <w:ins w:id="523" w:author="Terada Saori" w:date="2013-07-03T08:23:00Z">
              <w:r w:rsidR="00F318BA">
                <w:rPr>
                  <w:rFonts w:ascii="Arial" w:eastAsia="+mn-ea" w:hAnsi="Arial" w:cs="Arial"/>
                  <w:color w:val="000000"/>
                  <w:kern w:val="24"/>
                  <w:sz w:val="20"/>
                </w:rPr>
                <w:t>s</w:t>
              </w:r>
            </w:ins>
            <w:ins w:id="524" w:author="Terada Saori" w:date="2013-07-03T08:21:00Z">
              <w:r w:rsidR="00F318BA">
                <w:rPr>
                  <w:rFonts w:ascii="Arial" w:eastAsia="+mn-ea" w:hAnsi="Arial" w:cs="Arial"/>
                  <w:color w:val="000000"/>
                  <w:kern w:val="24"/>
                  <w:sz w:val="20"/>
                </w:rPr>
                <w:t>truments</w:t>
              </w:r>
            </w:ins>
          </w:p>
          <w:p w:rsidR="00BB59FB" w:rsidRPr="004D79AB" w:rsidRDefault="00C17A05" w:rsidP="004D79AB">
            <w:pPr>
              <w:pStyle w:val="NormalWeb"/>
              <w:spacing w:before="0" w:beforeAutospacing="0" w:after="360" w:afterAutospacing="0"/>
              <w:rPr>
                <w:rFonts w:ascii="Arial" w:hAnsi="Arial" w:cs="Arial"/>
                <w:sz w:val="20"/>
              </w:rPr>
            </w:pPr>
            <w:ins w:id="525" w:author="Terada Saori" w:date="2013-07-03T08:24:00Z">
              <w:r>
                <w:rPr>
                  <w:rFonts w:ascii="Arial" w:eastAsia="+mn-ea" w:hAnsi="Arial" w:cs="Arial"/>
                  <w:color w:val="000000"/>
                  <w:kern w:val="24"/>
                  <w:sz w:val="20"/>
                </w:rPr>
                <w:t>Some key provisions include</w:t>
              </w:r>
            </w:ins>
            <w:ins w:id="526" w:author="Terada Saori" w:date="2013-07-03T08:27:00Z">
              <w:r>
                <w:rPr>
                  <w:rFonts w:ascii="Arial" w:eastAsia="+mn-ea" w:hAnsi="Arial" w:cs="Arial"/>
                  <w:color w:val="000000"/>
                  <w:kern w:val="24"/>
                  <w:sz w:val="20"/>
                </w:rPr>
                <w:t xml:space="preserve"> the responsibility for States to</w:t>
              </w:r>
            </w:ins>
            <w:ins w:id="527" w:author="Terada Saori" w:date="2013-07-03T08:25:00Z">
              <w:r>
                <w:rPr>
                  <w:rFonts w:ascii="Arial" w:eastAsia="+mn-ea" w:hAnsi="Arial" w:cs="Arial"/>
                  <w:color w:val="000000"/>
                  <w:kern w:val="24"/>
                  <w:sz w:val="20"/>
                </w:rPr>
                <w:t>:</w:t>
              </w:r>
            </w:ins>
            <w:del w:id="528" w:author="Terada Saori" w:date="2013-07-03T08:20:00Z">
              <w:r w:rsidR="00BB59FB" w:rsidRPr="004D79AB" w:rsidDel="00F318BA">
                <w:rPr>
                  <w:rFonts w:ascii="Arial" w:eastAsia="+mn-ea" w:hAnsi="Arial" w:cs="Arial"/>
                  <w:color w:val="000000"/>
                  <w:kern w:val="24"/>
                  <w:sz w:val="20"/>
                </w:rPr>
                <w:delText>,</w:delText>
              </w:r>
            </w:del>
            <w:del w:id="529" w:author="Terada Saori" w:date="2013-07-03T08:24:00Z">
              <w:r w:rsidR="00BB59FB" w:rsidRPr="004D79AB" w:rsidDel="00C17A05">
                <w:rPr>
                  <w:rFonts w:ascii="Arial" w:eastAsia="+mn-ea" w:hAnsi="Arial" w:cs="Arial"/>
                  <w:color w:val="000000"/>
                  <w:kern w:val="24"/>
                  <w:sz w:val="20"/>
                </w:rPr>
                <w:delText xml:space="preserve"> declares that countries should</w:delText>
              </w:r>
            </w:del>
            <w:r w:rsidR="00BB59FB" w:rsidRPr="004D79AB">
              <w:rPr>
                <w:rFonts w:ascii="Arial" w:eastAsia="+mn-ea" w:hAnsi="Arial" w:cs="Arial"/>
                <w:color w:val="000000"/>
                <w:kern w:val="24"/>
                <w:sz w:val="20"/>
              </w:rPr>
              <w:t>:</w:t>
            </w:r>
          </w:p>
          <w:p w:rsidR="00BB59FB" w:rsidRPr="004D1EF3" w:rsidRDefault="00BB59FB" w:rsidP="004D79AB">
            <w:pPr>
              <w:pStyle w:val="ListParagraph"/>
              <w:numPr>
                <w:ilvl w:val="0"/>
                <w:numId w:val="6"/>
              </w:numPr>
              <w:rPr>
                <w:rFonts w:ascii="Arial" w:hAnsi="Arial" w:cs="Arial"/>
                <w:sz w:val="20"/>
              </w:rPr>
            </w:pPr>
            <w:r w:rsidRPr="004D79AB">
              <w:rPr>
                <w:rFonts w:ascii="Arial" w:eastAsia="+mn-ea" w:hAnsi="Arial" w:cs="Arial"/>
                <w:color w:val="000000"/>
                <w:kern w:val="24"/>
                <w:sz w:val="20"/>
              </w:rPr>
              <w:t xml:space="preserve">Act to eliminate violations of women’s rights, whether by private persons, groups or organizations </w:t>
            </w:r>
          </w:p>
          <w:p w:rsidR="00BB59FB" w:rsidRPr="004D79AB" w:rsidRDefault="00BB59FB" w:rsidP="004D1EF3">
            <w:pPr>
              <w:pStyle w:val="ListParagraph"/>
              <w:rPr>
                <w:rFonts w:ascii="Arial" w:hAnsi="Arial" w:cs="Arial"/>
                <w:sz w:val="20"/>
              </w:rPr>
            </w:pPr>
          </w:p>
          <w:p w:rsidR="00BB59FB" w:rsidRPr="00C17A05" w:rsidRDefault="00BB59FB" w:rsidP="004D79AB">
            <w:pPr>
              <w:pStyle w:val="ListParagraph"/>
              <w:numPr>
                <w:ilvl w:val="0"/>
                <w:numId w:val="6"/>
              </w:numPr>
              <w:rPr>
                <w:ins w:id="530" w:author="Terada Saori" w:date="2013-07-03T08:26:00Z"/>
                <w:rFonts w:ascii="Arial" w:hAnsi="Arial" w:cs="Arial"/>
                <w:sz w:val="20"/>
                <w:rPrChange w:id="531" w:author="Terada Saori" w:date="2013-07-03T08:26:00Z">
                  <w:rPr>
                    <w:ins w:id="532" w:author="Terada Saori" w:date="2013-07-03T08:26:00Z"/>
                    <w:rFonts w:ascii="Arial" w:eastAsia="+mn-ea" w:hAnsi="Arial" w:cs="Arial"/>
                    <w:color w:val="000000"/>
                    <w:kern w:val="24"/>
                    <w:sz w:val="20"/>
                  </w:rPr>
                </w:rPrChange>
              </w:rPr>
            </w:pPr>
            <w:del w:id="533" w:author="Terada Saori" w:date="2013-07-03T08:26:00Z">
              <w:r w:rsidRPr="004D79AB" w:rsidDel="00C17A05">
                <w:rPr>
                  <w:rFonts w:ascii="Arial" w:eastAsia="+mn-ea" w:hAnsi="Arial" w:cs="Arial"/>
                  <w:color w:val="000000"/>
                  <w:kern w:val="24"/>
                  <w:sz w:val="20"/>
                </w:rPr>
                <w:delText>Endeavour to</w:delText>
              </w:r>
            </w:del>
            <w:ins w:id="534" w:author="Terada Saori" w:date="2013-07-03T08:26:00Z">
              <w:r w:rsidR="00C17A05">
                <w:rPr>
                  <w:rFonts w:ascii="Arial" w:eastAsia="+mn-ea" w:hAnsi="Arial" w:cs="Arial"/>
                  <w:color w:val="000000"/>
                  <w:kern w:val="24"/>
                  <w:sz w:val="20"/>
                </w:rPr>
                <w:t>Prohibit not only discrimination against women in law but also to</w:t>
              </w:r>
            </w:ins>
            <w:r w:rsidRPr="004D79AB">
              <w:rPr>
                <w:rFonts w:ascii="Arial" w:eastAsia="+mn-ea" w:hAnsi="Arial" w:cs="Arial"/>
                <w:color w:val="000000"/>
                <w:kern w:val="24"/>
                <w:sz w:val="20"/>
              </w:rPr>
              <w:t xml:space="preserve"> modify social and cultural patterns of conduct that stereotype either gender or put women in an inferior position </w:t>
            </w:r>
          </w:p>
          <w:p w:rsidR="00C17A05" w:rsidRPr="00C17A05" w:rsidDel="00C17A05" w:rsidRDefault="00C17A05">
            <w:pPr>
              <w:rPr>
                <w:del w:id="535" w:author="Terada Saori" w:date="2013-07-03T08:27:00Z"/>
                <w:rFonts w:ascii="Arial" w:hAnsi="Arial" w:cs="Arial"/>
                <w:sz w:val="20"/>
                <w:rPrChange w:id="536" w:author="Terada Saori" w:date="2013-07-03T08:27:00Z">
                  <w:rPr>
                    <w:del w:id="537" w:author="Terada Saori" w:date="2013-07-03T08:27:00Z"/>
                  </w:rPr>
                </w:rPrChange>
              </w:rPr>
              <w:pPrChange w:id="538" w:author="Terada Saori" w:date="2013-07-03T08:27:00Z">
                <w:pPr>
                  <w:pStyle w:val="ListParagraph"/>
                  <w:numPr>
                    <w:numId w:val="6"/>
                  </w:numPr>
                  <w:tabs>
                    <w:tab w:val="num" w:pos="720"/>
                  </w:tabs>
                  <w:ind w:hanging="360"/>
                </w:pPr>
              </w:pPrChange>
            </w:pPr>
          </w:p>
          <w:p w:rsidR="00BB59FB" w:rsidRPr="00C17A05" w:rsidRDefault="00C17A05">
            <w:pPr>
              <w:pStyle w:val="ListParagraph"/>
              <w:numPr>
                <w:ilvl w:val="0"/>
                <w:numId w:val="6"/>
              </w:numPr>
              <w:rPr>
                <w:rFonts w:ascii="Arial" w:hAnsi="Arial" w:cs="Arial"/>
                <w:sz w:val="20"/>
                <w:rPrChange w:id="539" w:author="Terada Saori" w:date="2013-07-03T08:27:00Z">
                  <w:rPr/>
                </w:rPrChange>
              </w:rPr>
              <w:pPrChange w:id="540" w:author="Terada Saori" w:date="2013-07-03T08:27:00Z">
                <w:pPr>
                  <w:pStyle w:val="ListParagraph"/>
                </w:pPr>
              </w:pPrChange>
            </w:pPr>
            <w:ins w:id="541" w:author="Terada Saori" w:date="2013-07-03T08:27:00Z">
              <w:r w:rsidRPr="00C17A05">
                <w:rPr>
                  <w:rFonts w:ascii="Arial" w:hAnsi="Arial" w:cs="Arial"/>
                  <w:sz w:val="20"/>
                  <w:rPrChange w:id="542" w:author="Terada Saori" w:date="2013-07-03T08:27:00Z">
                    <w:rPr/>
                  </w:rPrChange>
                </w:rPr>
                <w:t>E</w:t>
              </w:r>
            </w:ins>
            <w:ins w:id="543" w:author="Terada Saori" w:date="2013-07-03T08:26:00Z">
              <w:r w:rsidRPr="00C17A05">
                <w:rPr>
                  <w:rFonts w:ascii="Arial" w:hAnsi="Arial" w:cs="Arial"/>
                  <w:sz w:val="20"/>
                  <w:rPrChange w:id="544" w:author="Terada Saori" w:date="2013-07-03T08:27:00Z">
                    <w:rPr/>
                  </w:rPrChange>
                </w:rPr>
                <w:t>liminate discrimination, including through appropriate legislation prohibiting discrimination, or positive action to improve the status of women.</w:t>
              </w:r>
            </w:ins>
          </w:p>
          <w:p w:rsidR="004A4079" w:rsidRDefault="004A4079">
            <w:pPr>
              <w:rPr>
                <w:ins w:id="545" w:author="Terada Saori" w:date="2013-07-03T08:59:00Z"/>
                <w:rFonts w:ascii="Arial" w:hAnsi="Arial" w:cs="Arial"/>
                <w:sz w:val="20"/>
              </w:rPr>
              <w:pPrChange w:id="546" w:author="Terada Saori" w:date="2013-07-03T08:25:00Z">
                <w:pPr>
                  <w:pStyle w:val="ListParagraph"/>
                </w:pPr>
              </w:pPrChange>
            </w:pPr>
          </w:p>
          <w:p w:rsidR="00BB59FB" w:rsidRPr="00C17A05" w:rsidRDefault="004A4079">
            <w:pPr>
              <w:rPr>
                <w:rFonts w:ascii="Arial" w:hAnsi="Arial" w:cs="Arial"/>
                <w:sz w:val="20"/>
                <w:rPrChange w:id="547" w:author="Terada Saori" w:date="2013-07-03T08:25:00Z">
                  <w:rPr/>
                </w:rPrChange>
              </w:rPr>
              <w:pPrChange w:id="548" w:author="Terada Saori" w:date="2013-07-03T08:25:00Z">
                <w:pPr>
                  <w:pStyle w:val="ListParagraph"/>
                </w:pPr>
              </w:pPrChange>
            </w:pPr>
            <w:ins w:id="549" w:author="Terada Saori" w:date="2013-07-03T08:59:00Z">
              <w:r>
                <w:rPr>
                  <w:rFonts w:ascii="Arial" w:hAnsi="Arial" w:cs="Arial"/>
                  <w:sz w:val="20"/>
                </w:rPr>
                <w:t xml:space="preserve">The </w:t>
              </w:r>
            </w:ins>
            <w:ins w:id="550" w:author="Terada Saori" w:date="2013-07-03T08:25:00Z">
              <w:r w:rsidR="00C17A05">
                <w:rPr>
                  <w:rFonts w:ascii="Arial" w:hAnsi="Arial" w:cs="Arial"/>
                  <w:sz w:val="20"/>
                </w:rPr>
                <w:t xml:space="preserve">CEDAW </w:t>
              </w:r>
            </w:ins>
            <w:ins w:id="551" w:author="Terada Saori" w:date="2013-07-03T08:59:00Z">
              <w:r>
                <w:rPr>
                  <w:rFonts w:ascii="Arial" w:hAnsi="Arial" w:cs="Arial"/>
                  <w:sz w:val="20"/>
                </w:rPr>
                <w:t xml:space="preserve">Convention </w:t>
              </w:r>
            </w:ins>
            <w:ins w:id="552" w:author="Terada Saori" w:date="2013-07-03T08:25:00Z">
              <w:r w:rsidR="00C17A05">
                <w:rPr>
                  <w:rFonts w:ascii="Arial" w:hAnsi="Arial" w:cs="Arial"/>
                  <w:sz w:val="20"/>
                </w:rPr>
                <w:t>covers:</w:t>
              </w:r>
            </w:ins>
          </w:p>
          <w:p w:rsidR="00C17A05" w:rsidRPr="00C17A05" w:rsidRDefault="00C17A05" w:rsidP="00C17A05">
            <w:pPr>
              <w:pStyle w:val="ListParagraph"/>
              <w:numPr>
                <w:ilvl w:val="0"/>
                <w:numId w:val="6"/>
              </w:numPr>
              <w:rPr>
                <w:ins w:id="553" w:author="Terada Saori" w:date="2013-07-03T08:24:00Z"/>
                <w:rFonts w:ascii="Arial" w:hAnsi="Arial" w:cs="Arial"/>
                <w:sz w:val="20"/>
                <w:rPrChange w:id="554" w:author="Terada Saori" w:date="2013-07-03T08:24:00Z">
                  <w:rPr>
                    <w:ins w:id="555" w:author="Terada Saori" w:date="2013-07-03T08:24:00Z"/>
                    <w:rFonts w:ascii="Arial" w:eastAsia="+mn-ea" w:hAnsi="Arial" w:cs="Arial"/>
                    <w:color w:val="000000"/>
                    <w:kern w:val="24"/>
                    <w:sz w:val="20"/>
                  </w:rPr>
                </w:rPrChange>
              </w:rPr>
            </w:pPr>
            <w:ins w:id="556" w:author="Terada Saori" w:date="2013-07-03T08:25:00Z">
              <w:r>
                <w:rPr>
                  <w:rFonts w:ascii="Arial" w:eastAsia="+mn-ea" w:hAnsi="Arial" w:cs="Arial"/>
                  <w:color w:val="000000"/>
                  <w:kern w:val="24"/>
                  <w:sz w:val="20"/>
                </w:rPr>
                <w:t>C</w:t>
              </w:r>
            </w:ins>
            <w:ins w:id="557" w:author="Terada Saori" w:date="2013-07-03T08:24:00Z">
              <w:r w:rsidRPr="00C17A05">
                <w:rPr>
                  <w:rFonts w:ascii="Arial" w:eastAsia="+mn-ea" w:hAnsi="Arial" w:cs="Arial"/>
                  <w:color w:val="000000"/>
                  <w:kern w:val="24"/>
                  <w:sz w:val="20"/>
                </w:rPr>
                <w:t>ivil and political rights (rights to vote, to participate in public life, to acquire, change or retain their nationality, equality before the law and freedom of movement)</w:t>
              </w:r>
            </w:ins>
          </w:p>
          <w:p w:rsidR="00BB59FB" w:rsidRPr="00C17A05" w:rsidDel="00C17A05" w:rsidRDefault="00C17A05" w:rsidP="00C17A05">
            <w:pPr>
              <w:pStyle w:val="ListParagraph"/>
              <w:numPr>
                <w:ilvl w:val="0"/>
                <w:numId w:val="6"/>
              </w:numPr>
              <w:rPr>
                <w:del w:id="558" w:author="Terada Saori" w:date="2013-07-03T08:24:00Z"/>
                <w:rFonts w:ascii="Arial" w:hAnsi="Arial" w:cs="Arial"/>
                <w:sz w:val="20"/>
                <w:rPrChange w:id="559" w:author="Terada Saori" w:date="2013-07-03T08:25:00Z">
                  <w:rPr>
                    <w:del w:id="560" w:author="Terada Saori" w:date="2013-07-03T08:24:00Z"/>
                  </w:rPr>
                </w:rPrChange>
              </w:rPr>
            </w:pPr>
            <w:ins w:id="561" w:author="Terada Saori" w:date="2013-07-03T08:25:00Z">
              <w:r w:rsidRPr="00C17A05">
                <w:rPr>
                  <w:rFonts w:ascii="Arial" w:eastAsia="+mn-ea" w:hAnsi="Arial" w:cs="Arial"/>
                  <w:color w:val="000000"/>
                  <w:kern w:val="24"/>
                  <w:sz w:val="20"/>
                  <w:rPrChange w:id="562" w:author="Terada Saori" w:date="2013-07-03T08:25:00Z">
                    <w:rPr>
                      <w:rFonts w:eastAsia="+mn-ea"/>
                    </w:rPr>
                  </w:rPrChange>
                </w:rPr>
                <w:t>E</w:t>
              </w:r>
            </w:ins>
            <w:ins w:id="563" w:author="Terada Saori" w:date="2013-07-03T08:24:00Z">
              <w:r w:rsidRPr="00C17A05">
                <w:rPr>
                  <w:rFonts w:ascii="Arial" w:eastAsia="+mn-ea" w:hAnsi="Arial" w:cs="Arial"/>
                  <w:color w:val="000000"/>
                  <w:kern w:val="24"/>
                  <w:sz w:val="20"/>
                  <w:rPrChange w:id="564" w:author="Terada Saori" w:date="2013-07-03T08:25:00Z">
                    <w:rPr>
                      <w:rFonts w:eastAsia="+mn-ea"/>
                    </w:rPr>
                  </w:rPrChange>
                </w:rPr>
                <w:t xml:space="preserve">conomic, social and cultural rights (rights to education, work, health and financial credit). </w:t>
              </w:r>
            </w:ins>
            <w:del w:id="565" w:author="Terada Saori" w:date="2013-07-03T08:24:00Z">
              <w:r w:rsidR="00BB59FB" w:rsidRPr="00C17A05" w:rsidDel="00C17A05">
                <w:rPr>
                  <w:rFonts w:ascii="Arial" w:eastAsia="+mn-ea" w:hAnsi="Arial" w:cs="Arial"/>
                  <w:color w:val="000000"/>
                  <w:kern w:val="24"/>
                  <w:sz w:val="20"/>
                  <w:rPrChange w:id="566" w:author="Terada Saori" w:date="2013-07-03T08:25:00Z">
                    <w:rPr>
                      <w:rFonts w:eastAsia="+mn-ea"/>
                    </w:rPr>
                  </w:rPrChange>
                </w:rPr>
                <w:delText xml:space="preserve">Ensure that women have equal rights in education and equal access to information </w:delText>
              </w:r>
            </w:del>
          </w:p>
          <w:p w:rsidR="00BB59FB" w:rsidRPr="004D79AB" w:rsidDel="00C17A05" w:rsidRDefault="00BB59FB" w:rsidP="004D1EF3">
            <w:pPr>
              <w:pStyle w:val="ListParagraph"/>
              <w:rPr>
                <w:del w:id="567" w:author="Terada Saori" w:date="2013-07-03T08:24:00Z"/>
                <w:rFonts w:ascii="Arial" w:hAnsi="Arial" w:cs="Arial"/>
                <w:sz w:val="20"/>
              </w:rPr>
            </w:pPr>
          </w:p>
          <w:p w:rsidR="00BB59FB" w:rsidRPr="004D1EF3" w:rsidDel="00C17A05" w:rsidRDefault="00BB59FB" w:rsidP="004D79AB">
            <w:pPr>
              <w:pStyle w:val="ListParagraph"/>
              <w:numPr>
                <w:ilvl w:val="0"/>
                <w:numId w:val="6"/>
              </w:numPr>
              <w:rPr>
                <w:del w:id="568" w:author="Terada Saori" w:date="2013-07-03T08:24:00Z"/>
                <w:rFonts w:ascii="Arial" w:hAnsi="Arial" w:cs="Arial"/>
                <w:sz w:val="20"/>
              </w:rPr>
            </w:pPr>
            <w:del w:id="569" w:author="Terada Saori" w:date="2013-07-03T08:24:00Z">
              <w:r w:rsidRPr="004D79AB" w:rsidDel="00C17A05">
                <w:rPr>
                  <w:rFonts w:ascii="Arial" w:eastAsia="+mn-ea" w:hAnsi="Arial" w:cs="Arial"/>
                  <w:color w:val="000000"/>
                  <w:kern w:val="24"/>
                  <w:sz w:val="20"/>
                </w:rPr>
                <w:delText xml:space="preserve">Eliminate discrimination against women in their access to health care </w:delText>
              </w:r>
            </w:del>
          </w:p>
          <w:p w:rsidR="00BB59FB" w:rsidRPr="004D1EF3" w:rsidDel="00C17A05" w:rsidRDefault="00BB59FB" w:rsidP="004D1EF3">
            <w:pPr>
              <w:pStyle w:val="ListParagraph"/>
              <w:rPr>
                <w:del w:id="570" w:author="Terada Saori" w:date="2013-07-03T08:24:00Z"/>
                <w:rFonts w:ascii="Arial" w:hAnsi="Arial" w:cs="Arial"/>
                <w:sz w:val="20"/>
              </w:rPr>
            </w:pPr>
          </w:p>
          <w:p w:rsidR="00BB59FB" w:rsidRPr="004D79AB" w:rsidDel="00C17A05" w:rsidRDefault="00BB59FB" w:rsidP="004D1EF3">
            <w:pPr>
              <w:pStyle w:val="ListParagraph"/>
              <w:rPr>
                <w:del w:id="571" w:author="Terada Saori" w:date="2013-07-03T08:24:00Z"/>
                <w:rFonts w:ascii="Arial" w:hAnsi="Arial" w:cs="Arial"/>
                <w:sz w:val="20"/>
              </w:rPr>
            </w:pPr>
          </w:p>
          <w:p w:rsidR="00F318BA" w:rsidRDefault="00BB59FB">
            <w:pPr>
              <w:rPr>
                <w:ins w:id="572" w:author="Terada Saori" w:date="2013-07-03T09:00:00Z"/>
                <w:rFonts w:ascii="Arial" w:hAnsi="Arial" w:cs="Arial"/>
                <w:sz w:val="20"/>
              </w:rPr>
              <w:pPrChange w:id="573" w:author="Terada Saori" w:date="2013-07-03T08:23:00Z">
                <w:pPr>
                  <w:pStyle w:val="ListParagraph"/>
                  <w:numPr>
                    <w:numId w:val="6"/>
                  </w:numPr>
                  <w:tabs>
                    <w:tab w:val="num" w:pos="720"/>
                  </w:tabs>
                  <w:ind w:hanging="360"/>
                </w:pPr>
              </w:pPrChange>
            </w:pPr>
            <w:del w:id="574" w:author="Terada Saori" w:date="2013-07-03T08:24:00Z">
              <w:r w:rsidRPr="004D79AB" w:rsidDel="00C17A05">
                <w:rPr>
                  <w:rFonts w:ascii="Arial" w:eastAsia="+mn-ea" w:hAnsi="Arial" w:cs="Arial"/>
                  <w:color w:val="000000"/>
                  <w:kern w:val="24"/>
                  <w:sz w:val="20"/>
                </w:rPr>
                <w:delText>End discrimination against women in all matters relating to marriage and family relations.</w:delText>
              </w:r>
            </w:del>
            <w:ins w:id="575" w:author="Terada Saori" w:date="2013-07-03T08:23:00Z">
              <w:r w:rsidR="00F318BA">
                <w:rPr>
                  <w:rFonts w:ascii="Arial" w:hAnsi="Arial" w:cs="Arial"/>
                  <w:sz w:val="20"/>
                </w:rPr>
                <w:t>The CEDAW Convention</w:t>
              </w:r>
            </w:ins>
            <w:ins w:id="576" w:author="Terada Saori" w:date="2013-07-03T08:59:00Z">
              <w:r w:rsidR="004A4079">
                <w:rPr>
                  <w:rFonts w:ascii="Arial" w:hAnsi="Arial" w:cs="Arial"/>
                  <w:sz w:val="20"/>
                </w:rPr>
                <w:t xml:space="preserve"> has been ratified by over 90% of UN member States</w:t>
              </w:r>
            </w:ins>
            <w:ins w:id="577" w:author="Terada Saori" w:date="2013-07-03T09:00:00Z">
              <w:r w:rsidR="004A4079">
                <w:rPr>
                  <w:rFonts w:ascii="Arial" w:hAnsi="Arial" w:cs="Arial"/>
                  <w:sz w:val="20"/>
                </w:rPr>
                <w:t xml:space="preserve">. </w:t>
              </w:r>
              <w:r w:rsidR="004A4079" w:rsidRPr="004A4079">
                <w:rPr>
                  <w:rFonts w:ascii="Arial" w:hAnsi="Arial" w:cs="Arial"/>
                  <w:sz w:val="20"/>
                </w:rPr>
                <w:t>Click here to see the status of CEDAW by country</w:t>
              </w:r>
            </w:ins>
          </w:p>
          <w:p w:rsidR="004A4079" w:rsidRDefault="004A4079">
            <w:pPr>
              <w:rPr>
                <w:ins w:id="578" w:author="Terada Saori" w:date="2013-07-03T09:00:00Z"/>
                <w:rFonts w:ascii="Arial" w:hAnsi="Arial" w:cs="Arial"/>
                <w:sz w:val="20"/>
              </w:rPr>
              <w:pPrChange w:id="579" w:author="Terada Saori" w:date="2013-07-03T08:23:00Z">
                <w:pPr>
                  <w:pStyle w:val="ListParagraph"/>
                  <w:numPr>
                    <w:numId w:val="6"/>
                  </w:numPr>
                  <w:tabs>
                    <w:tab w:val="num" w:pos="720"/>
                  </w:tabs>
                  <w:ind w:hanging="360"/>
                </w:pPr>
              </w:pPrChange>
            </w:pPr>
          </w:p>
          <w:p w:rsidR="004A4079" w:rsidRPr="00F318BA" w:rsidRDefault="004A4079">
            <w:pPr>
              <w:rPr>
                <w:rFonts w:ascii="Arial" w:hAnsi="Arial" w:cs="Arial"/>
                <w:sz w:val="20"/>
                <w:rPrChange w:id="580" w:author="Terada Saori" w:date="2013-07-03T08:23:00Z">
                  <w:rPr/>
                </w:rPrChange>
              </w:rPr>
              <w:pPrChange w:id="581" w:author="Terada Saori" w:date="2013-07-03T08:23:00Z">
                <w:pPr>
                  <w:pStyle w:val="ListParagraph"/>
                  <w:numPr>
                    <w:numId w:val="6"/>
                  </w:numPr>
                  <w:tabs>
                    <w:tab w:val="num" w:pos="720"/>
                  </w:tabs>
                  <w:ind w:hanging="360"/>
                </w:pPr>
              </w:pPrChange>
            </w:pPr>
            <w:ins w:id="582" w:author="Terada Saori" w:date="2013-07-03T09:00:00Z">
              <w:r>
                <w:rPr>
                  <w:rFonts w:ascii="Arial" w:hAnsi="Arial" w:cs="Arial"/>
                  <w:sz w:val="20"/>
                </w:rPr>
                <w:t xml:space="preserve">OHCHR provides the secretariat to the CEDAW Convention since </w:t>
              </w:r>
            </w:ins>
            <w:ins w:id="583" w:author="Terada Saori" w:date="2013-07-03T09:01:00Z">
              <w:r>
                <w:rPr>
                  <w:rFonts w:ascii="Arial" w:hAnsi="Arial" w:cs="Arial"/>
                  <w:sz w:val="20"/>
                </w:rPr>
                <w:t>2008.</w:t>
              </w:r>
            </w:ins>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16 </w:t>
            </w:r>
          </w:p>
          <w:p w:rsidR="00BB59FB" w:rsidRPr="004D79AB" w:rsidRDefault="00BB59FB">
            <w:pPr>
              <w:rPr>
                <w:rFonts w:ascii="Arial" w:hAnsi="Arial" w:cs="Arial"/>
                <w:b/>
                <w:sz w:val="24"/>
              </w:rPr>
            </w:pPr>
            <w:r w:rsidRPr="004D79AB">
              <w:rPr>
                <w:rFonts w:ascii="Arial" w:hAnsi="Arial" w:cs="Arial"/>
                <w:b/>
                <w:sz w:val="24"/>
              </w:rPr>
              <w:t>Other Important Human Rights Instruments for Gender Equality</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FC364B">
            <w:pPr>
              <w:pStyle w:val="NormalWeb"/>
              <w:spacing w:before="0" w:beforeAutospacing="0" w:after="320" w:afterAutospacing="0"/>
              <w:rPr>
                <w:ins w:id="584" w:author="Itc145 Itc145" w:date="2013-07-04T10:02:00Z"/>
                <w:rFonts w:ascii="Arial" w:eastAsia="+mn-ea" w:hAnsi="Arial" w:cs="Arial"/>
                <w:b/>
                <w:bCs/>
                <w:color w:val="4F81BD"/>
                <w:kern w:val="24"/>
                <w:sz w:val="20"/>
              </w:rPr>
            </w:pPr>
            <w:r w:rsidRPr="00FC364B">
              <w:rPr>
                <w:rFonts w:ascii="Arial" w:eastAsia="+mn-ea" w:hAnsi="Arial" w:cs="Arial"/>
                <w:b/>
                <w:bCs/>
                <w:color w:val="4F81BD"/>
                <w:kern w:val="24"/>
                <w:sz w:val="20"/>
              </w:rPr>
              <w:t>Other Important Human Rights Instruments for Gender Equality</w:t>
            </w:r>
          </w:p>
          <w:p w:rsidR="00E33296" w:rsidRPr="00FC364B" w:rsidRDefault="00E33296" w:rsidP="00FC364B">
            <w:pPr>
              <w:pStyle w:val="NormalWeb"/>
              <w:spacing w:before="0" w:beforeAutospacing="0" w:after="320" w:afterAutospacing="0"/>
              <w:rPr>
                <w:rFonts w:ascii="Arial" w:hAnsi="Arial" w:cs="Arial"/>
                <w:b/>
                <w:sz w:val="20"/>
              </w:rPr>
            </w:pPr>
            <w:ins w:id="585" w:author="Itc145 Itc145" w:date="2013-07-04T10:02:00Z">
              <w:r>
                <w:rPr>
                  <w:rFonts w:ascii="Arial" w:eastAsia="+mn-ea" w:hAnsi="Arial" w:cs="Arial"/>
                  <w:b/>
                  <w:bCs/>
                  <w:color w:val="4F81BD"/>
                  <w:kern w:val="24"/>
                  <w:sz w:val="20"/>
                </w:rPr>
                <w:t xml:space="preserve">Organize these by themes, click on your theme of interest </w:t>
              </w:r>
            </w:ins>
          </w:p>
          <w:p w:rsidR="00BB59FB" w:rsidRPr="004D1EF3" w:rsidRDefault="00BB59FB" w:rsidP="004D79AB">
            <w:pPr>
              <w:pStyle w:val="ListParagraph"/>
              <w:numPr>
                <w:ilvl w:val="0"/>
                <w:numId w:val="7"/>
              </w:numPr>
              <w:rPr>
                <w:rFonts w:ascii="Arial" w:hAnsi="Arial" w:cs="Arial"/>
                <w:sz w:val="20"/>
              </w:rPr>
            </w:pPr>
            <w:r w:rsidRPr="004D79AB">
              <w:rPr>
                <w:rFonts w:ascii="Arial" w:eastAsia="+mn-ea" w:hAnsi="Arial" w:cs="Arial"/>
                <w:color w:val="000000"/>
                <w:kern w:val="24"/>
                <w:sz w:val="20"/>
              </w:rPr>
              <w:t xml:space="preserve">The prohibition of discrimination based on sex is also provided for in the Convention on the Rights of the Child (article 2) and the Convention on the Protection of the Rights of All Migrant Workers and Members of their Families (article 7). </w:t>
            </w:r>
          </w:p>
          <w:p w:rsidR="00BB59FB" w:rsidRPr="004D79AB" w:rsidRDefault="00BB59FB" w:rsidP="004D1EF3">
            <w:pPr>
              <w:pStyle w:val="ListParagraph"/>
              <w:rPr>
                <w:rFonts w:ascii="Arial" w:hAnsi="Arial" w:cs="Arial"/>
                <w:sz w:val="20"/>
              </w:rPr>
            </w:pPr>
          </w:p>
          <w:p w:rsidR="00BB59FB" w:rsidRPr="004D1EF3" w:rsidDel="004A4079" w:rsidRDefault="00BB59FB" w:rsidP="004D79AB">
            <w:pPr>
              <w:pStyle w:val="ListParagraph"/>
              <w:numPr>
                <w:ilvl w:val="0"/>
                <w:numId w:val="7"/>
              </w:numPr>
              <w:rPr>
                <w:del w:id="586" w:author="Terada Saori" w:date="2013-07-03T09:01:00Z"/>
                <w:rFonts w:ascii="Arial" w:hAnsi="Arial" w:cs="Arial"/>
                <w:sz w:val="20"/>
              </w:rPr>
            </w:pPr>
            <w:del w:id="587" w:author="Terada Saori" w:date="2013-07-03T09:01:00Z">
              <w:r w:rsidRPr="004D79AB" w:rsidDel="004A4079">
                <w:rPr>
                  <w:rFonts w:ascii="Arial" w:eastAsia="+mn-ea" w:hAnsi="Arial" w:cs="Arial"/>
                  <w:color w:val="000000"/>
                  <w:kern w:val="24"/>
                  <w:sz w:val="20"/>
                </w:rPr>
                <w:delText>The Convention on the Rights of Persons with Disabilities (article 6) recognizes the multiple discrimination that women with disabilities are subjected to, and States Parties commit to addressing this discrimination and taking “take all appropriate measures to ensure the full development, advancement and empowerment of women” in the enjoyment of their human rights.</w:delText>
              </w:r>
            </w:del>
          </w:p>
          <w:p w:rsidR="00BB59FB" w:rsidRPr="004D1EF3" w:rsidRDefault="00BB59FB" w:rsidP="004D1EF3">
            <w:pPr>
              <w:pStyle w:val="ListParagraph"/>
              <w:rPr>
                <w:rFonts w:ascii="Arial" w:hAnsi="Arial" w:cs="Arial"/>
                <w:sz w:val="20"/>
              </w:rPr>
            </w:pP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7"/>
              </w:numPr>
              <w:rPr>
                <w:rFonts w:ascii="Arial" w:hAnsi="Arial" w:cs="Arial"/>
                <w:sz w:val="20"/>
              </w:rPr>
            </w:pPr>
            <w:r w:rsidRPr="004D79AB">
              <w:rPr>
                <w:rFonts w:ascii="Arial" w:eastAsia="+mn-ea" w:hAnsi="Arial" w:cs="Arial"/>
                <w:color w:val="000000"/>
                <w:kern w:val="24"/>
                <w:sz w:val="20"/>
              </w:rPr>
              <w:t xml:space="preserve">The Committee on the Elimination of all forms of Racial Discrimination, which oversees compliance with the Convention on the Elimination of all forms of Racial Discrimination, has also recognized the gender dimensions of racial discrimination, and has “endeavour[ed] in its work to take into account gender factors or issues which may be interlinked with racial discrimination.” </w:t>
            </w:r>
          </w:p>
          <w:p w:rsidR="00BB59FB" w:rsidRPr="004D79AB" w:rsidRDefault="00BB59FB" w:rsidP="004D1EF3">
            <w:pPr>
              <w:pStyle w:val="ListParagraph"/>
              <w:rPr>
                <w:rFonts w:ascii="Arial" w:hAnsi="Arial" w:cs="Arial"/>
                <w:sz w:val="20"/>
              </w:rPr>
            </w:pPr>
          </w:p>
          <w:p w:rsidR="00BB59FB" w:rsidRPr="004D1EF3" w:rsidRDefault="00BB59FB" w:rsidP="004D79AB">
            <w:pPr>
              <w:pStyle w:val="ListParagraph"/>
              <w:numPr>
                <w:ilvl w:val="0"/>
                <w:numId w:val="7"/>
              </w:numPr>
              <w:rPr>
                <w:rFonts w:ascii="Arial" w:hAnsi="Arial" w:cs="Arial"/>
                <w:sz w:val="20"/>
              </w:rPr>
            </w:pPr>
            <w:r w:rsidRPr="004D79AB">
              <w:rPr>
                <w:rFonts w:ascii="Arial" w:eastAsia="+mn-ea" w:hAnsi="Arial" w:cs="Arial"/>
                <w:color w:val="000000"/>
                <w:kern w:val="24"/>
                <w:sz w:val="20"/>
              </w:rPr>
              <w:t>Additionally, the Committee against Torture, which monitors the Convention against Torture, regularly addresses issues of violence against women and girls.</w:t>
            </w:r>
          </w:p>
          <w:p w:rsidR="00BB59FB" w:rsidRPr="004D79AB" w:rsidRDefault="00BB59FB" w:rsidP="004D1EF3">
            <w:pPr>
              <w:pStyle w:val="ListParagraph"/>
              <w:rPr>
                <w:rFonts w:ascii="Arial" w:hAnsi="Arial" w:cs="Arial"/>
                <w:sz w:val="20"/>
              </w:rPr>
            </w:pPr>
          </w:p>
          <w:p w:rsidR="004A4079" w:rsidRPr="004A4079" w:rsidRDefault="004A4079" w:rsidP="004A4079">
            <w:pPr>
              <w:pStyle w:val="ListParagraph"/>
              <w:numPr>
                <w:ilvl w:val="0"/>
                <w:numId w:val="7"/>
              </w:numPr>
              <w:rPr>
                <w:ins w:id="588" w:author="Terada Saori" w:date="2013-07-03T09:01:00Z"/>
                <w:rFonts w:ascii="Arial" w:hAnsi="Arial" w:cs="Arial"/>
                <w:sz w:val="20"/>
                <w:rPrChange w:id="589" w:author="Terada Saori" w:date="2013-07-03T09:01:00Z">
                  <w:rPr>
                    <w:ins w:id="590" w:author="Terada Saori" w:date="2013-07-03T09:01:00Z"/>
                    <w:rFonts w:ascii="Arial" w:eastAsia="+mn-ea" w:hAnsi="Arial" w:cs="Arial"/>
                    <w:color w:val="000000"/>
                    <w:kern w:val="24"/>
                    <w:sz w:val="20"/>
                  </w:rPr>
                </w:rPrChange>
              </w:rPr>
            </w:pPr>
            <w:ins w:id="591" w:author="Terada Saori" w:date="2013-07-03T09:01:00Z">
              <w:r w:rsidRPr="004D79AB">
                <w:rPr>
                  <w:rFonts w:ascii="Arial" w:eastAsia="+mn-ea" w:hAnsi="Arial" w:cs="Arial"/>
                  <w:color w:val="000000"/>
                  <w:kern w:val="24"/>
                  <w:sz w:val="20"/>
                </w:rPr>
                <w:t>The Convention on the Rights of Persons with Disabilities (article 6) recognizes the multiple discrimination that women with disabilities are subjected to, and States Parties commit to addressing this discrimination and taking “take all appropriate measures to ensure the full development, advancement and empowerment of women” in the enjoyment of their human rights.</w:t>
              </w:r>
            </w:ins>
          </w:p>
          <w:p w:rsidR="004A4079" w:rsidRPr="004A4079" w:rsidRDefault="004A4079">
            <w:pPr>
              <w:rPr>
                <w:ins w:id="592" w:author="Terada Saori" w:date="2013-07-03T09:01:00Z"/>
                <w:rFonts w:ascii="Arial" w:hAnsi="Arial" w:cs="Arial"/>
                <w:sz w:val="20"/>
                <w:rPrChange w:id="593" w:author="Terada Saori" w:date="2013-07-03T09:01:00Z">
                  <w:rPr>
                    <w:ins w:id="594" w:author="Terada Saori" w:date="2013-07-03T09:01:00Z"/>
                  </w:rPr>
                </w:rPrChange>
              </w:rPr>
              <w:pPrChange w:id="595" w:author="Terada Saori" w:date="2013-07-03T09:01:00Z">
                <w:pPr>
                  <w:pStyle w:val="ListParagraph"/>
                  <w:numPr>
                    <w:numId w:val="7"/>
                  </w:numPr>
                  <w:tabs>
                    <w:tab w:val="num" w:pos="720"/>
                  </w:tabs>
                  <w:ind w:hanging="360"/>
                </w:pPr>
              </w:pPrChange>
            </w:pPr>
          </w:p>
          <w:p w:rsidR="00BB59FB" w:rsidRPr="004D1EF3" w:rsidRDefault="00BB59FB" w:rsidP="004D79AB">
            <w:pPr>
              <w:pStyle w:val="ListParagraph"/>
              <w:numPr>
                <w:ilvl w:val="0"/>
                <w:numId w:val="7"/>
              </w:numPr>
              <w:rPr>
                <w:rFonts w:ascii="Arial" w:hAnsi="Arial" w:cs="Arial"/>
                <w:sz w:val="20"/>
              </w:rPr>
            </w:pPr>
            <w:r w:rsidRPr="004D79AB">
              <w:rPr>
                <w:rFonts w:ascii="Arial" w:eastAsia="+mn-ea" w:hAnsi="Arial" w:cs="Arial"/>
                <w:iCs/>
                <w:color w:val="000000"/>
                <w:kern w:val="24"/>
                <w:sz w:val="20"/>
              </w:rPr>
              <w:t>Add HRC res on combating discrimination based on sexual orientation and gender identity (core legal obligations of States with respect to protecting the human rights of LGBT people).</w:t>
            </w:r>
          </w:p>
          <w:p w:rsidR="00BB59FB" w:rsidRPr="004D79AB" w:rsidRDefault="00BB59FB" w:rsidP="004D1EF3">
            <w:pPr>
              <w:pStyle w:val="ListParagraph"/>
              <w:rPr>
                <w:rFonts w:ascii="Arial" w:hAnsi="Arial" w:cs="Arial"/>
                <w:sz w:val="20"/>
              </w:rPr>
            </w:pPr>
          </w:p>
          <w:p w:rsidR="00BB59FB" w:rsidRPr="004D79AB" w:rsidDel="00B65CE5" w:rsidRDefault="00D400BA" w:rsidP="004D79AB">
            <w:pPr>
              <w:pStyle w:val="NormalWeb"/>
              <w:spacing w:before="0" w:beforeAutospacing="0" w:after="320" w:afterAutospacing="0"/>
              <w:rPr>
                <w:del w:id="596" w:author="Itc145 Itc145" w:date="2013-07-03T10:23:00Z"/>
                <w:rFonts w:ascii="Arial" w:hAnsi="Arial" w:cs="Arial"/>
                <w:sz w:val="20"/>
              </w:rPr>
            </w:pPr>
            <w:hyperlink r:id="rId11" w:history="1">
              <w:r w:rsidR="00BB59FB" w:rsidRPr="004D79AB">
                <w:rPr>
                  <w:rStyle w:val="Hyperlink"/>
                  <w:rFonts w:ascii="Arial" w:eastAsia="+mn-ea" w:hAnsi="Arial" w:cs="Arial"/>
                  <w:kern w:val="24"/>
                  <w:sz w:val="20"/>
                  <w:u w:val="none"/>
                </w:rPr>
                <w:t>Find your country’s webpage</w:t>
              </w:r>
            </w:hyperlink>
            <w:r w:rsidR="00BB59FB" w:rsidRPr="004D79AB">
              <w:rPr>
                <w:rFonts w:ascii="Arial" w:eastAsia="+mn-ea" w:hAnsi="Arial" w:cs="Arial"/>
                <w:color w:val="000000"/>
                <w:kern w:val="24"/>
                <w:sz w:val="20"/>
              </w:rPr>
              <w:t>, on the OHCHR website, including information on which treaties your country (or the country you are working in) has (or hasn’t) signed and ratified, its reporting status, as well as the most recent Treaty Body and Special Procedures visits, reports and observations/recommendations to your government.</w:t>
            </w:r>
          </w:p>
          <w:p w:rsidR="00BB59FB" w:rsidRPr="004D79AB" w:rsidRDefault="00BB59FB">
            <w:pPr>
              <w:pStyle w:val="NormalWeb"/>
              <w:spacing w:before="0" w:beforeAutospacing="0" w:after="320" w:afterAutospacing="0"/>
              <w:pPrChange w:id="597" w:author="Itc145 Itc145" w:date="2013-07-03T10:23:00Z">
                <w:pPr>
                  <w:spacing w:after="200" w:line="276" w:lineRule="auto"/>
                </w:pPr>
              </w:pPrChange>
            </w:pPr>
          </w:p>
        </w:tc>
      </w:tr>
      <w:tr w:rsidR="00BB59FB" w:rsidTr="00286CF0">
        <w:trPr>
          <w:trHeight w:val="2420"/>
        </w:trPr>
        <w:tc>
          <w:tcPr>
            <w:tcW w:w="4562" w:type="dxa"/>
          </w:tcPr>
          <w:p w:rsidR="00BB59FB" w:rsidRPr="004D79AB" w:rsidRDefault="00BB59FB">
            <w:pPr>
              <w:rPr>
                <w:rFonts w:ascii="Arial" w:hAnsi="Arial" w:cs="Arial"/>
                <w:b/>
                <w:sz w:val="28"/>
              </w:rPr>
            </w:pPr>
            <w:commentRangeStart w:id="598"/>
            <w:r w:rsidRPr="004D79AB">
              <w:rPr>
                <w:rFonts w:ascii="Arial" w:hAnsi="Arial" w:cs="Arial"/>
                <w:b/>
                <w:sz w:val="28"/>
              </w:rPr>
              <w:t xml:space="preserve">Slide 17 </w:t>
            </w:r>
          </w:p>
          <w:p w:rsidR="00BB59FB" w:rsidRPr="004D79AB" w:rsidRDefault="00BB59FB">
            <w:pPr>
              <w:rPr>
                <w:rFonts w:ascii="Arial" w:hAnsi="Arial" w:cs="Arial"/>
                <w:b/>
                <w:sz w:val="24"/>
              </w:rPr>
            </w:pPr>
            <w:r w:rsidRPr="004D79AB">
              <w:rPr>
                <w:rFonts w:ascii="Arial" w:hAnsi="Arial" w:cs="Arial"/>
                <w:b/>
                <w:sz w:val="24"/>
              </w:rPr>
              <w:t>Other Important Human Rights Instruments for Gender Equality</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4D79AB">
            <w:pPr>
              <w:pStyle w:val="NormalWeb"/>
              <w:spacing w:before="120" w:beforeAutospacing="0" w:after="360" w:afterAutospacing="0"/>
              <w:rPr>
                <w:ins w:id="599" w:author="Itc145 Itc145" w:date="2013-07-03T10:25:00Z"/>
                <w:rFonts w:ascii="Arial" w:eastAsia="+mn-ea" w:hAnsi="Arial" w:cs="Arial"/>
                <w:b/>
                <w:bCs/>
                <w:color w:val="4F81BD"/>
                <w:kern w:val="24"/>
                <w:sz w:val="20"/>
              </w:rPr>
            </w:pPr>
            <w:r w:rsidRPr="00FC364B">
              <w:rPr>
                <w:rFonts w:ascii="Arial" w:eastAsia="+mn-ea" w:hAnsi="Arial" w:cs="Arial"/>
                <w:b/>
                <w:bCs/>
                <w:color w:val="4F81BD"/>
                <w:kern w:val="24"/>
                <w:sz w:val="20"/>
              </w:rPr>
              <w:t>Other Important Human Rights Instruments for Gender Equality</w:t>
            </w:r>
          </w:p>
          <w:p w:rsidR="00B65CE5" w:rsidRPr="00B65CE5" w:rsidRDefault="00B65CE5" w:rsidP="00B65CE5">
            <w:pPr>
              <w:pStyle w:val="NormalWeb"/>
              <w:spacing w:before="120" w:beforeAutospacing="0" w:after="360" w:afterAutospacing="0"/>
              <w:rPr>
                <w:rFonts w:ascii="Arial" w:eastAsia="+mn-ea" w:hAnsi="Arial" w:cs="Arial"/>
                <w:b/>
                <w:bCs/>
                <w:color w:val="4F81BD"/>
                <w:kern w:val="24"/>
                <w:sz w:val="20"/>
                <w:rPrChange w:id="600" w:author="Itc145 Itc145" w:date="2013-07-03T10:28:00Z">
                  <w:rPr>
                    <w:rFonts w:ascii="Arial" w:hAnsi="Arial" w:cs="Arial"/>
                    <w:b/>
                    <w:sz w:val="20"/>
                  </w:rPr>
                </w:rPrChange>
              </w:rPr>
            </w:pPr>
            <w:ins w:id="601" w:author="Itc145 Itc145" w:date="2013-07-03T10:25:00Z">
              <w:r>
                <w:rPr>
                  <w:rFonts w:ascii="Arial" w:eastAsia="+mn-ea" w:hAnsi="Arial" w:cs="Arial"/>
                  <w:b/>
                  <w:bCs/>
                  <w:color w:val="4F81BD"/>
                  <w:kern w:val="24"/>
                  <w:sz w:val="20"/>
                </w:rPr>
                <w:t>A HR based approach to GE leverages these instruments identifying rights holders and their entitlements and corresponding duty-bearers and their obligations</w:t>
              </w:r>
            </w:ins>
            <w:ins w:id="602" w:author="Itc145 Itc145" w:date="2013-07-03T10:27:00Z">
              <w:r>
                <w:rPr>
                  <w:rFonts w:ascii="Arial" w:eastAsia="+mn-ea" w:hAnsi="Arial" w:cs="Arial"/>
                  <w:b/>
                  <w:bCs/>
                  <w:color w:val="4F81BD"/>
                  <w:kern w:val="24"/>
                  <w:sz w:val="20"/>
                </w:rPr>
                <w:t xml:space="preserve"> and work</w:t>
              </w:r>
            </w:ins>
            <w:ins w:id="603" w:author="Itc145 Itc145" w:date="2013-07-03T10:28:00Z">
              <w:r>
                <w:rPr>
                  <w:rFonts w:ascii="Arial" w:eastAsia="+mn-ea" w:hAnsi="Arial" w:cs="Arial"/>
                  <w:b/>
                  <w:bCs/>
                  <w:color w:val="4F81BD"/>
                  <w:kern w:val="24"/>
                  <w:sz w:val="20"/>
                </w:rPr>
                <w:t xml:space="preserve">s toward…(this will be discussed further in section 3). </w:t>
              </w:r>
            </w:ins>
          </w:p>
          <w:p w:rsidR="00BB59FB" w:rsidRPr="004D79AB" w:rsidRDefault="00BB59FB" w:rsidP="004D79AB">
            <w:pPr>
              <w:pStyle w:val="NormalWeb"/>
              <w:spacing w:before="120" w:beforeAutospacing="0" w:after="360" w:afterAutospacing="0"/>
              <w:rPr>
                <w:rFonts w:ascii="Arial" w:hAnsi="Arial" w:cs="Arial"/>
                <w:sz w:val="20"/>
              </w:rPr>
            </w:pPr>
            <w:r w:rsidRPr="004D79AB">
              <w:rPr>
                <w:rFonts w:ascii="Arial" w:eastAsia="+mn-ea" w:hAnsi="Arial" w:cs="Arial"/>
                <w:color w:val="48ACC6"/>
                <w:kern w:val="24"/>
                <w:sz w:val="20"/>
              </w:rPr>
              <w:t xml:space="preserve">So we see that gender equality is a cross-cutting issue that has implications in many sectors. </w:t>
            </w:r>
          </w:p>
          <w:p w:rsidR="00BB59FB" w:rsidRPr="004D79AB" w:rsidRDefault="00BB59FB" w:rsidP="004D79AB">
            <w:pPr>
              <w:pStyle w:val="NormalWeb"/>
              <w:spacing w:before="120" w:beforeAutospacing="0" w:after="360" w:afterAutospacing="0"/>
              <w:rPr>
                <w:rFonts w:ascii="Arial" w:hAnsi="Arial" w:cs="Arial"/>
                <w:sz w:val="20"/>
              </w:rPr>
            </w:pPr>
            <w:r w:rsidRPr="004D79AB">
              <w:rPr>
                <w:rFonts w:ascii="Arial" w:eastAsia="+mn-ea" w:hAnsi="Arial" w:cs="Arial"/>
                <w:color w:val="000000"/>
                <w:kern w:val="24"/>
                <w:sz w:val="20"/>
              </w:rPr>
              <w:t>Let’s hear some perspectives on gender equality and non discrimination from civil society advocates  and UN partners.</w:t>
            </w:r>
            <w:commentRangeEnd w:id="598"/>
            <w:r w:rsidR="004A4079">
              <w:rPr>
                <w:rStyle w:val="CommentReference"/>
                <w:rFonts w:asciiTheme="minorHAnsi" w:eastAsiaTheme="minorEastAsia" w:hAnsiTheme="minorHAnsi" w:cstheme="minorBidi"/>
              </w:rPr>
              <w:commentReference w:id="598"/>
            </w:r>
          </w:p>
          <w:p w:rsidR="00BB59FB" w:rsidRPr="004D79AB" w:rsidRDefault="00BB59FB">
            <w:pPr>
              <w:rPr>
                <w:rFonts w:ascii="Arial" w:hAnsi="Arial" w:cs="Arial"/>
                <w:sz w:val="20"/>
              </w:rPr>
            </w:pPr>
          </w:p>
        </w:tc>
      </w:tr>
      <w:tr w:rsidR="00BB59FB" w:rsidTr="001A0C41">
        <w:trPr>
          <w:trHeight w:val="170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18 </w:t>
            </w:r>
          </w:p>
          <w:p w:rsidR="00BB59FB" w:rsidRPr="004D79AB" w:rsidRDefault="00BB59FB">
            <w:pPr>
              <w:rPr>
                <w:rFonts w:ascii="Arial" w:hAnsi="Arial" w:cs="Arial"/>
                <w:b/>
                <w:sz w:val="24"/>
              </w:rPr>
            </w:pPr>
            <w:r w:rsidRPr="004D79AB">
              <w:rPr>
                <w:rFonts w:ascii="Arial" w:hAnsi="Arial" w:cs="Arial"/>
                <w:b/>
                <w:sz w:val="24"/>
              </w:rPr>
              <w:t>Perspectives on Gender Equality</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4D79AB">
            <w:pPr>
              <w:pStyle w:val="NormalWeb"/>
              <w:spacing w:before="0" w:beforeAutospacing="0" w:after="0" w:afterAutospacing="0"/>
              <w:rPr>
                <w:rFonts w:ascii="Arial" w:eastAsia="+mn-ea" w:hAnsi="Arial" w:cs="Arial"/>
                <w:b/>
                <w:bCs/>
                <w:color w:val="4F81BD"/>
                <w:kern w:val="24"/>
                <w:sz w:val="20"/>
              </w:rPr>
            </w:pPr>
            <w:r w:rsidRPr="00744945">
              <w:rPr>
                <w:rFonts w:ascii="Arial" w:eastAsia="+mn-ea" w:hAnsi="Arial" w:cs="Arial"/>
                <w:b/>
                <w:bCs/>
                <w:color w:val="4F81BD"/>
                <w:kern w:val="24"/>
                <w:sz w:val="20"/>
              </w:rPr>
              <w:t>Perspectives on Gender Equality</w:t>
            </w:r>
          </w:p>
          <w:p w:rsidR="00BB59FB" w:rsidRPr="00744945" w:rsidRDefault="00BB59FB" w:rsidP="004D79AB">
            <w:pPr>
              <w:pStyle w:val="NormalWeb"/>
              <w:spacing w:before="0" w:beforeAutospacing="0" w:after="0" w:afterAutospacing="0"/>
              <w:rPr>
                <w:rFonts w:ascii="Arial" w:hAnsi="Arial" w:cs="Arial"/>
                <w:b/>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Over the years, progress has been made towards integrating women’s rights into laws and adopting equality laws. Yet, a lot remains to be done. Discrimination against women persists in both public and private spheres in time of peace and of conflict. It transcends national, cultural and religious boundaries and is often fuelled by cultural stereotyping and power imbalances which are mirrored in laws, policies and practice. Examples of discrimination include pay inequality between men and women performing the same job, the impossibility for women to pass on their nationality to children and women’s unequal access to divorce, just to mention a few.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E46C0A"/>
                <w:kern w:val="24"/>
                <w:sz w:val="20"/>
              </w:rPr>
            </w:pPr>
            <w:r w:rsidRPr="004D79AB">
              <w:rPr>
                <w:rFonts w:ascii="Arial" w:eastAsia="+mn-ea" w:hAnsi="Arial" w:cs="Arial"/>
                <w:color w:val="E46C0A"/>
                <w:kern w:val="24"/>
                <w:sz w:val="20"/>
              </w:rPr>
              <w:t xml:space="preserve">“There is a wide range of laws that discriminate against women. These laws affect women’s economic and family lives, their health, safety and their ability to participate in political dialogues and public life.” </w:t>
            </w:r>
          </w:p>
          <w:p w:rsidR="00BB59FB" w:rsidRPr="004D79AB" w:rsidRDefault="00BB59FB" w:rsidP="004D79AB">
            <w:pPr>
              <w:pStyle w:val="NormalWeb"/>
              <w:spacing w:before="0" w:beforeAutospacing="0" w:after="0" w:afterAutospacing="0"/>
              <w:rPr>
                <w:rFonts w:ascii="Arial" w:hAnsi="Arial" w:cs="Arial"/>
                <w:sz w:val="20"/>
              </w:rPr>
            </w:pPr>
          </w:p>
          <w:p w:rsidR="001A0C41" w:rsidRDefault="00BB59FB" w:rsidP="004D1EF3">
            <w:pPr>
              <w:pStyle w:val="NormalWeb"/>
              <w:spacing w:before="0" w:beforeAutospacing="0" w:after="0" w:afterAutospacing="0"/>
              <w:rPr>
                <w:rFonts w:ascii="Arial" w:eastAsia="+mn-ea" w:hAnsi="Arial" w:cs="Arial"/>
                <w:color w:val="E46C0A"/>
                <w:kern w:val="24"/>
                <w:sz w:val="20"/>
              </w:rPr>
            </w:pPr>
            <w:r w:rsidRPr="004D79AB">
              <w:rPr>
                <w:rFonts w:ascii="Arial" w:eastAsia="+mn-ea" w:hAnsi="Arial" w:cs="Arial"/>
                <w:color w:val="E46C0A"/>
                <w:kern w:val="24"/>
                <w:sz w:val="20"/>
              </w:rPr>
              <w:t xml:space="preserve">- Kamala Chandrakirana, </w:t>
            </w:r>
          </w:p>
          <w:p w:rsidR="00BB59FB" w:rsidRPr="004D79AB" w:rsidRDefault="00BB59FB" w:rsidP="004D1EF3">
            <w:pPr>
              <w:pStyle w:val="NormalWeb"/>
              <w:spacing w:before="0" w:beforeAutospacing="0" w:after="0" w:afterAutospacing="0"/>
              <w:rPr>
                <w:rFonts w:ascii="Arial" w:hAnsi="Arial" w:cs="Arial"/>
                <w:sz w:val="20"/>
              </w:rPr>
            </w:pPr>
            <w:r w:rsidRPr="004D79AB">
              <w:rPr>
                <w:rFonts w:ascii="Arial" w:eastAsia="+mn-ea" w:hAnsi="Arial" w:cs="Arial"/>
                <w:color w:val="E46C0A"/>
                <w:kern w:val="24"/>
                <w:sz w:val="20"/>
                <w:szCs w:val="21"/>
              </w:rPr>
              <w:t xml:space="preserve">Member of the </w:t>
            </w:r>
            <w:r w:rsidRPr="004D79AB">
              <w:rPr>
                <w:rFonts w:ascii="Arial" w:eastAsia="+mn-ea" w:hAnsi="Arial" w:cs="Arial"/>
                <w:iCs/>
                <w:color w:val="E46C0A"/>
                <w:kern w:val="24"/>
                <w:sz w:val="20"/>
                <w:szCs w:val="21"/>
              </w:rPr>
              <w:t xml:space="preserve">Working Group on the issue of discrimination against women in law and in practice </w:t>
            </w:r>
            <w:r w:rsidRPr="004D79AB">
              <w:rPr>
                <w:rFonts w:ascii="Arial" w:eastAsia="+mn-ea" w:hAnsi="Arial" w:cs="Arial"/>
                <w:color w:val="E46C0A"/>
                <w:kern w:val="24"/>
                <w:sz w:val="20"/>
                <w:szCs w:val="21"/>
              </w:rPr>
              <w:t xml:space="preserve">established by the UN Human Rights Council. </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19 </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744945" w:rsidRDefault="00BB59FB" w:rsidP="004D79AB">
            <w:pPr>
              <w:pStyle w:val="NormalWeb"/>
              <w:spacing w:before="0" w:beforeAutospacing="0" w:after="0" w:afterAutospacing="0"/>
              <w:rPr>
                <w:rFonts w:ascii="Arial" w:eastAsia="+mn-ea" w:hAnsi="Arial" w:cs="Arial"/>
                <w:b/>
                <w:bCs/>
                <w:color w:val="4F81BD"/>
                <w:kern w:val="24"/>
                <w:sz w:val="20"/>
              </w:rPr>
            </w:pPr>
            <w:r w:rsidRPr="00744945">
              <w:rPr>
                <w:rFonts w:ascii="Arial" w:eastAsia="+mn-ea" w:hAnsi="Arial" w:cs="Arial"/>
                <w:b/>
                <w:bCs/>
                <w:color w:val="4F81BD"/>
                <w:kern w:val="24"/>
                <w:sz w:val="20"/>
              </w:rPr>
              <w:t>Perspectives on Gender Equality</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Women’s exclusion from education and participation underpins and facilitates other problems they face, such as discriminatory patterns in ownership and exploitation of land, dispossession and forced eviction, and inequality in relation to the right to inheritance. United Nations studies indicate that women produce half of the world’s food, and their work accounts for two-thirds of the world’s working hours. However, they earn only 10 percent of the world’s income and own less than one percent of property worldwide. Some analysts have indicated that if just 10 percent more girls obtained a secondary education, their country’s economy could be expected to grow by three percent. When an educated girl earns an income, she reinvests 90 percent of it in her family. On the other hand, boys invest 35 percent of their income in their families. In short, the absence of women’s equality undermines their fundamental human rights, and also hampers societal development and economic growth.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E46C0A"/>
                <w:kern w:val="24"/>
                <w:sz w:val="20"/>
              </w:rPr>
            </w:pPr>
            <w:r w:rsidRPr="004D79AB">
              <w:rPr>
                <w:rFonts w:ascii="Arial" w:eastAsia="+mn-ea" w:hAnsi="Arial" w:cs="Arial"/>
                <w:color w:val="E46C0A"/>
                <w:kern w:val="24"/>
                <w:sz w:val="20"/>
              </w:rPr>
              <w:t>"As a 12 year old, I feel that education is a key driving factor for the girl child. It’s her birthright to obtain education and she shouldn’t have to campaign for it.”</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E46C0A"/>
                <w:kern w:val="24"/>
                <w:sz w:val="20"/>
                <w:szCs w:val="21"/>
              </w:rPr>
              <w:t>- Anonymous contributor to a Global Thematic Consultation on Addressing Inequalities facilitated by UNWomen.</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commentRangeStart w:id="604"/>
            <w:r w:rsidRPr="004D79AB">
              <w:rPr>
                <w:rFonts w:ascii="Arial" w:hAnsi="Arial" w:cs="Arial"/>
                <w:b/>
                <w:sz w:val="28"/>
              </w:rPr>
              <w:t xml:space="preserve">Slide 20 </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744945" w:rsidRDefault="00BB59FB" w:rsidP="004D79AB">
            <w:pPr>
              <w:pStyle w:val="NormalWeb"/>
              <w:spacing w:before="0" w:beforeAutospacing="0" w:after="360" w:afterAutospacing="0"/>
              <w:rPr>
                <w:rFonts w:ascii="Arial" w:hAnsi="Arial" w:cs="Arial"/>
                <w:b/>
                <w:sz w:val="20"/>
              </w:rPr>
            </w:pPr>
            <w:r w:rsidRPr="00744945">
              <w:rPr>
                <w:rFonts w:ascii="Arial" w:eastAsia="+mn-ea" w:hAnsi="Arial" w:cs="Arial"/>
                <w:b/>
                <w:bCs/>
                <w:color w:val="4F81BD"/>
                <w:kern w:val="24"/>
                <w:sz w:val="20"/>
              </w:rPr>
              <w:t>Perspectives on Gender Equality</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While there has been progress in recent years in overcoming homophobia, many States are still reluctant to acknowledge the extent of violence and discrimination meted out to those who are lesbian, gay, bisexual, transgender and intersex.</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In particular, three areas of particular concern that require immediate attention.</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The first relates to “hate crimes, which take place with alarming regularity in all regions of the world. These range from aggressive, sustained psychological bullying through to physical assault, torture, kidnapping and even murder.</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The second concern is the criminalization of homosexuality. It is nearly 20 years since the UN Human Rights Committee found that people’s right to privacy and non-discrimination are violated when same sex relationships are criminalized. Nonetheless, more than 70 countries continue to outlaw same sex relationships.</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000000"/>
                <w:kern w:val="24"/>
                <w:sz w:val="20"/>
              </w:rPr>
              <w:t>The prevalence of discriminatory practices against LGBT individuals is the third area of concern. In some instances, States are not just passively permitting discrimination to take place but actively contributing to it.</w:t>
            </w:r>
          </w:p>
          <w:p w:rsidR="00BB59FB" w:rsidRPr="004D79AB" w:rsidRDefault="00BB59FB" w:rsidP="004D79AB">
            <w:pPr>
              <w:pStyle w:val="NormalWeb"/>
              <w:spacing w:before="0" w:beforeAutospacing="0" w:after="360" w:afterAutospacing="0"/>
              <w:rPr>
                <w:rFonts w:ascii="Arial" w:hAnsi="Arial" w:cs="Arial"/>
                <w:sz w:val="20"/>
              </w:rPr>
            </w:pPr>
            <w:r w:rsidRPr="004D79AB">
              <w:rPr>
                <w:rFonts w:ascii="Arial" w:eastAsia="+mn-ea" w:hAnsi="Arial" w:cs="Arial"/>
                <w:color w:val="E46C0A"/>
                <w:kern w:val="24"/>
                <w:sz w:val="20"/>
              </w:rPr>
              <w:t xml:space="preserve">“The world should be outraged when people suffer discrimination because of who they love or how they look. Discrimination based on gender identity and sexual orientation is one of the great human rights challenges of our time. We know what needs to be done. Draconian laws used to criminalize and punish lesbian, gay and transsexual people must be replaced by new laws that are in harmony with universal human rights conventions.” -  Ban Ki-moon, UN Secretary-General </w:t>
            </w:r>
            <w:commentRangeEnd w:id="604"/>
            <w:r w:rsidR="004A4079">
              <w:rPr>
                <w:rStyle w:val="CommentReference"/>
                <w:rFonts w:asciiTheme="minorHAnsi" w:eastAsiaTheme="minorEastAsia" w:hAnsiTheme="minorHAnsi" w:cstheme="minorBidi"/>
              </w:rPr>
              <w:commentReference w:id="604"/>
            </w:r>
          </w:p>
          <w:p w:rsidR="00EA47E0" w:rsidRPr="004D79AB" w:rsidRDefault="00EA47E0" w:rsidP="00CB6EDA">
            <w:pPr>
              <w:rPr>
                <w:rFonts w:ascii="Arial" w:hAnsi="Arial" w:cs="Arial"/>
                <w:sz w:val="20"/>
              </w:rPr>
            </w:pPr>
            <w:ins w:id="605" w:author="Itc145 Itc145" w:date="2013-07-04T10:13:00Z">
              <w:r>
                <w:rPr>
                  <w:rFonts w:ascii="Arial" w:hAnsi="Arial" w:cs="Arial"/>
                  <w:sz w:val="20"/>
                </w:rPr>
                <w:t xml:space="preserve">Conventions organised by </w:t>
              </w:r>
            </w:ins>
            <w:ins w:id="606" w:author="Itc145 Itc145" w:date="2013-07-04T10:16:00Z">
              <w:r>
                <w:rPr>
                  <w:rFonts w:ascii="Arial" w:hAnsi="Arial" w:cs="Arial"/>
                  <w:sz w:val="20"/>
                </w:rPr>
                <w:t>group in focus</w:t>
              </w:r>
            </w:ins>
            <w:ins w:id="607" w:author="Itc145 Itc145" w:date="2013-07-04T10:17:00Z">
              <w:r>
                <w:rPr>
                  <w:rFonts w:ascii="Arial" w:hAnsi="Arial" w:cs="Arial"/>
                  <w:sz w:val="20"/>
                </w:rPr>
                <w:t xml:space="preserve"> (child, lgbt</w:t>
              </w:r>
            </w:ins>
            <w:ins w:id="608" w:author="Itc145 Itc145" w:date="2013-07-04T10:20:00Z">
              <w:r w:rsidR="00061EFC">
                <w:rPr>
                  <w:rFonts w:ascii="Arial" w:hAnsi="Arial" w:cs="Arial"/>
                  <w:sz w:val="20"/>
                </w:rPr>
                <w:t xml:space="preserve"> - SG</w:t>
              </w:r>
            </w:ins>
            <w:ins w:id="609" w:author="Itc145 Itc145" w:date="2013-07-04T10:17:00Z">
              <w:r>
                <w:rPr>
                  <w:rFonts w:ascii="Arial" w:hAnsi="Arial" w:cs="Arial"/>
                  <w:sz w:val="20"/>
                </w:rPr>
                <w:t>, indigenous</w:t>
              </w:r>
            </w:ins>
            <w:ins w:id="610" w:author="Itc145 Itc145" w:date="2013-07-04T10:20:00Z">
              <w:r w:rsidR="00061EFC">
                <w:rPr>
                  <w:rFonts w:ascii="Arial" w:hAnsi="Arial" w:cs="Arial"/>
                  <w:sz w:val="20"/>
                </w:rPr>
                <w:t xml:space="preserve"> (Menchu)</w:t>
              </w:r>
            </w:ins>
            <w:ins w:id="611" w:author="Itc145 Itc145" w:date="2013-07-04T10:17:00Z">
              <w:r>
                <w:rPr>
                  <w:rFonts w:ascii="Arial" w:hAnsi="Arial" w:cs="Arial"/>
                  <w:sz w:val="20"/>
                </w:rPr>
                <w:t>, minority, and then themes (labor, health, etc)</w:t>
              </w:r>
            </w:ins>
            <w:ins w:id="612" w:author="Itc145 Itc145" w:date="2013-07-04T10:18:00Z">
              <w:r>
                <w:rPr>
                  <w:rFonts w:ascii="Arial" w:hAnsi="Arial" w:cs="Arial"/>
                  <w:sz w:val="20"/>
                </w:rPr>
                <w:t>, economic, social and cultural, civil and political</w:t>
              </w:r>
            </w:ins>
            <w:ins w:id="613" w:author="Itc145 Itc145" w:date="2013-07-04T10:19:00Z">
              <w:r w:rsidR="00061EFC">
                <w:rPr>
                  <w:rFonts w:ascii="Arial" w:hAnsi="Arial" w:cs="Arial"/>
                  <w:sz w:val="20"/>
                </w:rPr>
                <w:t>)</w:t>
              </w:r>
            </w:ins>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21 </w:t>
            </w:r>
          </w:p>
          <w:p w:rsidR="00BB59FB" w:rsidRPr="004D79AB" w:rsidRDefault="00BB59FB">
            <w:pPr>
              <w:rPr>
                <w:rFonts w:ascii="Arial" w:hAnsi="Arial" w:cs="Arial"/>
                <w:b/>
                <w:sz w:val="24"/>
              </w:rPr>
            </w:pPr>
            <w:r w:rsidRPr="004D79AB">
              <w:rPr>
                <w:rFonts w:ascii="Arial" w:hAnsi="Arial" w:cs="Arial"/>
                <w:b/>
                <w:sz w:val="24"/>
              </w:rPr>
              <w:t>Gender equality is a cross-cutting issue that has implications in many sectors.</w:t>
            </w:r>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Pr="00157812" w:rsidRDefault="00BB59FB" w:rsidP="004D79AB">
            <w:pPr>
              <w:pStyle w:val="NormalWeb"/>
              <w:spacing w:before="0" w:beforeAutospacing="0" w:after="0" w:afterAutospacing="0"/>
              <w:rPr>
                <w:rFonts w:ascii="Arial" w:eastAsia="+mn-ea" w:hAnsi="Arial" w:cs="Arial"/>
                <w:b/>
                <w:bCs/>
                <w:color w:val="48ACC6"/>
                <w:kern w:val="24"/>
                <w:sz w:val="20"/>
              </w:rPr>
            </w:pPr>
            <w:r w:rsidRPr="00157812">
              <w:rPr>
                <w:rFonts w:ascii="Arial" w:eastAsia="+mn-ea" w:hAnsi="Arial" w:cs="Arial"/>
                <w:b/>
                <w:bCs/>
                <w:color w:val="48ACC6"/>
                <w:kern w:val="24"/>
                <w:sz w:val="20"/>
              </w:rPr>
              <w:t>Add other perspectives here relating to:</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bCs/>
                <w:color w:val="000000"/>
                <w:kern w:val="24"/>
                <w:sz w:val="20"/>
              </w:rPr>
              <w:t xml:space="preserve">Political participation </w:t>
            </w: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bCs/>
                <w:color w:val="000000"/>
                <w:kern w:val="24"/>
                <w:sz w:val="20"/>
              </w:rPr>
              <w:t>Economic empowerment</w:t>
            </w: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bCs/>
                <w:color w:val="000000"/>
                <w:kern w:val="24"/>
                <w:sz w:val="20"/>
              </w:rPr>
              <w:t>Sexual and reproductive rights</w:t>
            </w:r>
          </w:p>
          <w:p w:rsidR="00BB59FB" w:rsidRPr="004D79AB" w:rsidRDefault="00BB59FB">
            <w:pPr>
              <w:rPr>
                <w:rFonts w:ascii="Arial" w:hAnsi="Arial" w:cs="Arial"/>
                <w:sz w:val="20"/>
              </w:rPr>
            </w:pPr>
          </w:p>
        </w:tc>
      </w:tr>
      <w:tr w:rsidR="00BB59FB" w:rsidTr="00286CF0">
        <w:trPr>
          <w:trHeight w:val="2420"/>
        </w:trPr>
        <w:tc>
          <w:tcPr>
            <w:tcW w:w="4562" w:type="dxa"/>
          </w:tcPr>
          <w:p w:rsidR="00BB59FB" w:rsidRPr="004D79AB" w:rsidRDefault="00BB59FB">
            <w:pPr>
              <w:rPr>
                <w:rFonts w:ascii="Arial" w:hAnsi="Arial" w:cs="Arial"/>
                <w:b/>
                <w:sz w:val="28"/>
              </w:rPr>
            </w:pPr>
            <w:r w:rsidRPr="004D79AB">
              <w:rPr>
                <w:rFonts w:ascii="Arial" w:hAnsi="Arial" w:cs="Arial"/>
                <w:b/>
                <w:sz w:val="28"/>
              </w:rPr>
              <w:t xml:space="preserve">Slide 22 </w:t>
            </w:r>
          </w:p>
          <w:p w:rsidR="00BB59FB" w:rsidRPr="004D79AB" w:rsidRDefault="002359EE">
            <w:pPr>
              <w:rPr>
                <w:rFonts w:ascii="Arial" w:hAnsi="Arial" w:cs="Arial"/>
                <w:b/>
                <w:sz w:val="24"/>
              </w:rPr>
            </w:pPr>
            <w:ins w:id="614" w:author="Terada Saori" w:date="2013-07-03T09:07:00Z">
              <w:r>
                <w:rPr>
                  <w:rFonts w:ascii="Arial" w:hAnsi="Arial" w:cs="Arial"/>
                  <w:b/>
                  <w:sz w:val="24"/>
                </w:rPr>
                <w:t xml:space="preserve">Quiz </w:t>
              </w:r>
            </w:ins>
            <w:r w:rsidR="00BB59FB" w:rsidRPr="004D79AB">
              <w:rPr>
                <w:rFonts w:ascii="Arial" w:hAnsi="Arial" w:cs="Arial"/>
                <w:b/>
                <w:sz w:val="24"/>
              </w:rPr>
              <w:t xml:space="preserve">Gender issues in the </w:t>
            </w:r>
            <w:del w:id="615" w:author="Terada Saori" w:date="2013-07-03T09:07:00Z">
              <w:r w:rsidR="00BB59FB" w:rsidRPr="004D79AB" w:rsidDel="002359EE">
                <w:rPr>
                  <w:rFonts w:ascii="Arial" w:hAnsi="Arial" w:cs="Arial"/>
                  <w:b/>
                  <w:sz w:val="24"/>
                </w:rPr>
                <w:delText>workplace</w:delText>
              </w:r>
            </w:del>
            <w:ins w:id="616" w:author="Terada Saori" w:date="2013-07-03T09:07:00Z">
              <w:r>
                <w:rPr>
                  <w:rFonts w:ascii="Arial" w:hAnsi="Arial" w:cs="Arial"/>
                  <w:b/>
                  <w:sz w:val="24"/>
                </w:rPr>
                <w:t>UN</w:t>
              </w:r>
            </w:ins>
          </w:p>
          <w:p w:rsidR="00BB59FB" w:rsidRPr="004D79AB" w:rsidRDefault="00BB59FB">
            <w:pPr>
              <w:rPr>
                <w:rFonts w:ascii="Arial" w:hAnsi="Arial" w:cs="Arial"/>
                <w:sz w:val="20"/>
              </w:rPr>
            </w:pPr>
          </w:p>
        </w:tc>
        <w:tc>
          <w:tcPr>
            <w:tcW w:w="9316" w:type="dxa"/>
          </w:tcPr>
          <w:p w:rsidR="00BB59FB" w:rsidRDefault="00BB59FB" w:rsidP="004D79AB">
            <w:pPr>
              <w:pStyle w:val="Heading3"/>
              <w:outlineLvl w:val="2"/>
              <w:rPr>
                <w:rFonts w:eastAsia="+mn-ea"/>
                <w:kern w:val="24"/>
              </w:rPr>
            </w:pPr>
          </w:p>
          <w:p w:rsidR="00BB59FB" w:rsidRDefault="00BB59FB" w:rsidP="00CF479A">
            <w:pPr>
              <w:pStyle w:val="NormalWeb"/>
              <w:spacing w:before="0" w:beforeAutospacing="0" w:after="0" w:afterAutospacing="0"/>
              <w:rPr>
                <w:ins w:id="617" w:author="Terada Saori" w:date="2013-07-03T09:07:00Z"/>
                <w:rFonts w:ascii="Arial" w:eastAsia="+mn-ea" w:hAnsi="Arial" w:cs="Arial"/>
                <w:b/>
                <w:bCs/>
                <w:color w:val="000000"/>
                <w:kern w:val="24"/>
                <w:sz w:val="20"/>
              </w:rPr>
            </w:pPr>
            <w:r w:rsidRPr="00157812">
              <w:rPr>
                <w:rFonts w:ascii="Arial" w:eastAsia="+mn-ea" w:hAnsi="Arial" w:cs="Arial"/>
                <w:b/>
                <w:bCs/>
                <w:color w:val="000000"/>
                <w:kern w:val="24"/>
                <w:sz w:val="20"/>
              </w:rPr>
              <w:t xml:space="preserve">Gender issues in the </w:t>
            </w:r>
            <w:ins w:id="618" w:author="Terada Saori" w:date="2013-07-03T09:07:00Z">
              <w:del w:id="619" w:author="Itc145 Itc145" w:date="2013-07-04T10:24:00Z">
                <w:r w:rsidR="002359EE" w:rsidDel="00CF479A">
                  <w:rPr>
                    <w:rFonts w:ascii="Arial" w:eastAsia="+mn-ea" w:hAnsi="Arial" w:cs="Arial"/>
                    <w:b/>
                    <w:bCs/>
                    <w:color w:val="000000"/>
                    <w:kern w:val="24"/>
                    <w:sz w:val="20"/>
                  </w:rPr>
                  <w:delText>UN</w:delText>
                </w:r>
              </w:del>
            </w:ins>
            <w:ins w:id="620" w:author="Itc145 Itc145" w:date="2013-07-04T10:24:00Z">
              <w:r w:rsidR="00CF479A">
                <w:rPr>
                  <w:rFonts w:ascii="Arial" w:eastAsia="+mn-ea" w:hAnsi="Arial" w:cs="Arial"/>
                  <w:b/>
                  <w:bCs/>
                  <w:color w:val="000000"/>
                  <w:kern w:val="24"/>
                  <w:sz w:val="20"/>
                </w:rPr>
                <w:t xml:space="preserve">workplace </w:t>
              </w:r>
            </w:ins>
          </w:p>
          <w:p w:rsidR="002359EE" w:rsidRDefault="002359EE" w:rsidP="004D79AB">
            <w:pPr>
              <w:pStyle w:val="NormalWeb"/>
              <w:spacing w:before="0" w:beforeAutospacing="0" w:after="0" w:afterAutospacing="0"/>
              <w:rPr>
                <w:ins w:id="621" w:author="Terada Saori" w:date="2013-07-03T09:07:00Z"/>
                <w:rFonts w:ascii="Arial" w:eastAsia="+mn-ea" w:hAnsi="Arial" w:cs="Arial"/>
                <w:b/>
                <w:bCs/>
                <w:color w:val="000000"/>
                <w:kern w:val="24"/>
                <w:sz w:val="20"/>
              </w:rPr>
            </w:pPr>
          </w:p>
          <w:p w:rsidR="002359EE" w:rsidRPr="002359EE" w:rsidDel="002359EE" w:rsidRDefault="002359EE" w:rsidP="004D79AB">
            <w:pPr>
              <w:pStyle w:val="NormalWeb"/>
              <w:spacing w:before="0" w:beforeAutospacing="0" w:after="0" w:afterAutospacing="0"/>
              <w:rPr>
                <w:del w:id="622" w:author="Terada Saori" w:date="2013-07-03T09:08:00Z"/>
                <w:rFonts w:ascii="Arial" w:eastAsia="+mn-ea" w:hAnsi="Arial" w:cs="Arial"/>
                <w:bCs/>
                <w:color w:val="000000"/>
                <w:kern w:val="24"/>
                <w:sz w:val="20"/>
                <w:rPrChange w:id="623" w:author="Terada Saori" w:date="2013-07-03T09:07:00Z">
                  <w:rPr>
                    <w:del w:id="624" w:author="Terada Saori" w:date="2013-07-03T09:08:00Z"/>
                    <w:rFonts w:ascii="Arial" w:eastAsia="+mn-ea" w:hAnsi="Arial" w:cs="Arial"/>
                    <w:b/>
                    <w:bCs/>
                    <w:color w:val="000000"/>
                    <w:kern w:val="24"/>
                    <w:sz w:val="20"/>
                  </w:rPr>
                </w:rPrChange>
              </w:rPr>
            </w:pPr>
          </w:p>
          <w:p w:rsidR="00BB59FB" w:rsidRPr="004D79AB" w:rsidRDefault="00BB59FB" w:rsidP="004D79AB">
            <w:pPr>
              <w:pStyle w:val="NormalWeb"/>
              <w:spacing w:before="0" w:beforeAutospacing="0" w:after="0" w:afterAutospacing="0"/>
              <w:rPr>
                <w:rFonts w:ascii="Arial" w:hAnsi="Arial" w:cs="Arial"/>
                <w:sz w:val="20"/>
              </w:rPr>
            </w:pPr>
          </w:p>
          <w:p w:rsidR="00BB59FB" w:rsidRPr="00157812" w:rsidDel="002359EE" w:rsidRDefault="00BB59FB" w:rsidP="004D79AB">
            <w:pPr>
              <w:pStyle w:val="NormalWeb"/>
              <w:spacing w:before="0" w:beforeAutospacing="0" w:after="0" w:afterAutospacing="0"/>
              <w:rPr>
                <w:del w:id="625" w:author="Terada Saori" w:date="2013-07-03T09:08:00Z"/>
                <w:rFonts w:ascii="Arial" w:eastAsia="+mn-ea" w:hAnsi="Arial" w:cs="Arial"/>
                <w:b/>
                <w:bCs/>
                <w:color w:val="000000"/>
                <w:kern w:val="24"/>
                <w:sz w:val="20"/>
              </w:rPr>
            </w:pPr>
            <w:del w:id="626" w:author="Terada Saori" w:date="2013-07-03T09:08:00Z">
              <w:r w:rsidRPr="00157812" w:rsidDel="002359EE">
                <w:rPr>
                  <w:rFonts w:ascii="Arial" w:eastAsia="+mn-ea" w:hAnsi="Arial" w:cs="Arial"/>
                  <w:b/>
                  <w:bCs/>
                  <w:color w:val="000000"/>
                  <w:kern w:val="24"/>
                  <w:sz w:val="20"/>
                </w:rPr>
                <w:delText>Quiz – 1</w:delText>
              </w:r>
            </w:del>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So, now we've reviewed the basic concepts of gender equality, considered why it is important, and looked at the impacts that existing inequality has in different contexts.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Before we move on to the next section, let's look at some gender issues in a context in which we are all familiar: the </w:t>
            </w:r>
            <w:del w:id="627" w:author="Terada Saori" w:date="2013-07-03T09:09:00Z">
              <w:r w:rsidRPr="004D79AB" w:rsidDel="002359EE">
                <w:rPr>
                  <w:rFonts w:ascii="Arial" w:eastAsia="+mn-ea" w:hAnsi="Arial" w:cs="Arial"/>
                  <w:color w:val="000000"/>
                  <w:kern w:val="24"/>
                  <w:sz w:val="20"/>
                </w:rPr>
                <w:delText>workplace</w:delText>
              </w:r>
            </w:del>
            <w:ins w:id="628" w:author="Terada Saori" w:date="2013-07-03T09:09:00Z">
              <w:r w:rsidR="002359EE">
                <w:rPr>
                  <w:rFonts w:ascii="Arial" w:eastAsia="+mn-ea" w:hAnsi="Arial" w:cs="Arial"/>
                  <w:color w:val="000000"/>
                  <w:kern w:val="24"/>
                  <w:sz w:val="20"/>
                </w:rPr>
                <w:t>UN</w:t>
              </w:r>
            </w:ins>
            <w:r w:rsidRPr="004D79AB">
              <w:rPr>
                <w:rFonts w:ascii="Arial" w:eastAsia="+mn-ea" w:hAnsi="Arial" w:cs="Arial"/>
                <w:color w:val="000000"/>
                <w:kern w:val="24"/>
                <w:sz w:val="20"/>
              </w:rPr>
              <w:t xml:space="preserve">. Please reply to these </w:t>
            </w:r>
            <w:del w:id="629" w:author="Terada Saori" w:date="2013-07-03T09:09:00Z">
              <w:r w:rsidRPr="004D79AB" w:rsidDel="002359EE">
                <w:rPr>
                  <w:rFonts w:ascii="Arial" w:eastAsia="+mn-ea" w:hAnsi="Arial" w:cs="Arial"/>
                  <w:color w:val="000000"/>
                  <w:kern w:val="24"/>
                  <w:sz w:val="20"/>
                </w:rPr>
                <w:delText>self assessment</w:delText>
              </w:r>
            </w:del>
            <w:ins w:id="630" w:author="Terada Saori" w:date="2013-07-03T09:09:00Z">
              <w:r w:rsidR="002359EE" w:rsidRPr="004D79AB">
                <w:rPr>
                  <w:rFonts w:ascii="Arial" w:eastAsia="+mn-ea" w:hAnsi="Arial" w:cs="Arial"/>
                  <w:color w:val="000000"/>
                  <w:kern w:val="24"/>
                  <w:sz w:val="20"/>
                </w:rPr>
                <w:t>self-assessment</w:t>
              </w:r>
            </w:ins>
            <w:r w:rsidRPr="004D79AB">
              <w:rPr>
                <w:rFonts w:ascii="Arial" w:eastAsia="+mn-ea" w:hAnsi="Arial" w:cs="Arial"/>
                <w:color w:val="000000"/>
                <w:kern w:val="24"/>
                <w:sz w:val="20"/>
              </w:rPr>
              <w:t xml:space="preserve"> questions in view of the material we have covered in this section. </w:t>
            </w:r>
          </w:p>
          <w:p w:rsidR="00BB59FB" w:rsidRPr="004D79AB" w:rsidRDefault="00BB59FB" w:rsidP="004D79AB">
            <w:pPr>
              <w:pStyle w:val="NormalWeb"/>
              <w:spacing w:before="0" w:beforeAutospacing="0" w:after="0" w:afterAutospacing="0"/>
              <w:rPr>
                <w:rFonts w:ascii="Arial" w:hAnsi="Arial" w:cs="Arial"/>
                <w:sz w:val="20"/>
              </w:rPr>
            </w:pPr>
          </w:p>
          <w:p w:rsidR="002359EE" w:rsidRPr="00157812" w:rsidRDefault="002359EE" w:rsidP="002359EE">
            <w:pPr>
              <w:pStyle w:val="NormalWeb"/>
              <w:spacing w:before="0" w:beforeAutospacing="0" w:after="0" w:afterAutospacing="0"/>
              <w:rPr>
                <w:ins w:id="631" w:author="Terada Saori" w:date="2013-07-03T09:08:00Z"/>
                <w:rFonts w:ascii="Arial" w:eastAsia="+mn-ea" w:hAnsi="Arial" w:cs="Arial"/>
                <w:b/>
                <w:bCs/>
                <w:color w:val="000000"/>
                <w:kern w:val="24"/>
                <w:sz w:val="20"/>
              </w:rPr>
            </w:pPr>
            <w:ins w:id="632" w:author="Terada Saori" w:date="2013-07-03T09:08:00Z">
              <w:r w:rsidRPr="00157812">
                <w:rPr>
                  <w:rFonts w:ascii="Arial" w:eastAsia="+mn-ea" w:hAnsi="Arial" w:cs="Arial"/>
                  <w:b/>
                  <w:bCs/>
                  <w:color w:val="000000"/>
                  <w:kern w:val="24"/>
                  <w:sz w:val="20"/>
                </w:rPr>
                <w:t>Quiz – 1</w:t>
              </w:r>
            </w:ins>
          </w:p>
          <w:p w:rsidR="00BB59FB" w:rsidRDefault="00BB59FB" w:rsidP="004D79AB">
            <w:pPr>
              <w:pStyle w:val="NormalWeb"/>
              <w:spacing w:before="0" w:beforeAutospacing="0" w:after="0" w:afterAutospacing="0"/>
              <w:rPr>
                <w:rFonts w:ascii="Arial" w:eastAsia="+mn-ea" w:hAnsi="Arial" w:cs="Arial"/>
                <w:bCs/>
                <w:color w:val="000000"/>
                <w:kern w:val="24"/>
                <w:sz w:val="20"/>
              </w:rPr>
            </w:pPr>
            <w:r w:rsidRPr="004D79AB">
              <w:rPr>
                <w:rFonts w:ascii="Arial" w:eastAsia="+mn-ea" w:hAnsi="Arial" w:cs="Arial"/>
                <w:color w:val="000000"/>
                <w:kern w:val="24"/>
                <w:sz w:val="20"/>
              </w:rPr>
              <w:t xml:space="preserve">An administrative form asks you to indicate your gender. Is this </w:t>
            </w:r>
            <w:del w:id="633" w:author="Terada Saori" w:date="2013-07-03T09:09:00Z">
              <w:r w:rsidRPr="004D79AB" w:rsidDel="002359EE">
                <w:rPr>
                  <w:rFonts w:ascii="Arial" w:eastAsia="+mn-ea" w:hAnsi="Arial" w:cs="Arial"/>
                  <w:color w:val="000000"/>
                  <w:kern w:val="24"/>
                  <w:sz w:val="20"/>
                </w:rPr>
                <w:delText>gender sensitive</w:delText>
              </w:r>
            </w:del>
            <w:ins w:id="634" w:author="Terada Saori" w:date="2013-07-03T09:09:00Z">
              <w:r w:rsidR="002359EE">
                <w:rPr>
                  <w:rFonts w:ascii="Arial" w:eastAsia="+mn-ea" w:hAnsi="Arial" w:cs="Arial"/>
                  <w:color w:val="000000"/>
                  <w:kern w:val="24"/>
                  <w:sz w:val="20"/>
                </w:rPr>
                <w:t>correct</w:t>
              </w:r>
            </w:ins>
            <w:r w:rsidRPr="004D79AB">
              <w:rPr>
                <w:rFonts w:ascii="Arial" w:eastAsia="+mn-ea" w:hAnsi="Arial" w:cs="Arial"/>
                <w:color w:val="000000"/>
                <w:kern w:val="24"/>
                <w:sz w:val="20"/>
              </w:rPr>
              <w:t>?</w:t>
            </w:r>
            <w:r w:rsidRPr="004D79AB">
              <w:rPr>
                <w:rFonts w:ascii="Arial" w:eastAsia="+mn-ea" w:hAnsi="Arial" w:cs="Arial"/>
                <w:bCs/>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000000"/>
                <w:kern w:val="24"/>
                <w:sz w:val="20"/>
              </w:rPr>
              <w:t>Yes</w:t>
            </w:r>
          </w:p>
          <w:p w:rsidR="00BB59FB" w:rsidRPr="005E09EF" w:rsidRDefault="00BB59FB" w:rsidP="004D79AB">
            <w:pPr>
              <w:pStyle w:val="NormalWeb"/>
              <w:spacing w:before="0" w:beforeAutospacing="0" w:after="0" w:afterAutospacing="0"/>
              <w:rPr>
                <w:rFonts w:ascii="Arial" w:eastAsia="+mn-ea" w:hAnsi="Arial" w:cs="Arial"/>
                <w:b/>
                <w:bCs/>
                <w:color w:val="000000"/>
                <w:kern w:val="24"/>
                <w:sz w:val="20"/>
              </w:rPr>
            </w:pPr>
            <w:r w:rsidRPr="005E09EF">
              <w:rPr>
                <w:rFonts w:ascii="Arial" w:eastAsia="+mn-ea" w:hAnsi="Arial" w:cs="Arial"/>
                <w:b/>
                <w:bCs/>
                <w:color w:val="000000"/>
                <w:kern w:val="24"/>
                <w:sz w:val="20"/>
              </w:rPr>
              <w:t>No</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Feedback</w:t>
            </w:r>
          </w:p>
          <w:p w:rsidR="00BB59FB" w:rsidRPr="00157812" w:rsidRDefault="00BB59FB" w:rsidP="004D79AB">
            <w:pPr>
              <w:pStyle w:val="NormalWeb"/>
              <w:spacing w:before="0" w:beforeAutospacing="0" w:after="0" w:afterAutospacing="0"/>
              <w:rPr>
                <w:rFonts w:ascii="Arial" w:hAnsi="Arial" w:cs="Arial"/>
                <w:b/>
                <w:sz w:val="20"/>
              </w:rPr>
            </w:pPr>
          </w:p>
          <w:p w:rsidR="00BB59FB"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Correct</w:t>
            </w:r>
          </w:p>
          <w:p w:rsidR="00BB59FB" w:rsidRPr="00157812" w:rsidRDefault="00BB59FB" w:rsidP="004D79AB">
            <w:pPr>
              <w:pStyle w:val="NormalWeb"/>
              <w:spacing w:before="0" w:beforeAutospacing="0" w:after="0" w:afterAutospacing="0"/>
              <w:rPr>
                <w:rFonts w:ascii="Arial" w:hAnsi="Arial" w:cs="Arial"/>
                <w:b/>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That</w:t>
            </w:r>
            <w:r w:rsidRPr="004D79AB">
              <w:rPr>
                <w:rFonts w:ascii="Arial" w:eastAsia="Calibri" w:hAnsi="Arial" w:cs="Arial"/>
                <w:color w:val="000000"/>
                <w:kern w:val="24"/>
                <w:sz w:val="20"/>
              </w:rPr>
              <w:t>'s</w:t>
            </w:r>
            <w:r w:rsidRPr="004D79AB">
              <w:rPr>
                <w:rFonts w:ascii="Arial" w:eastAsia="Calibri" w:hAnsi="Arial" w:cs="Arial"/>
                <w:color w:val="000000"/>
                <w:kern w:val="24"/>
                <w:sz w:val="20"/>
                <w:lang w:val="da-DK"/>
              </w:rPr>
              <w:t xml:space="preserve"> </w:t>
            </w:r>
            <w:r w:rsidRPr="004D79AB">
              <w:rPr>
                <w:rFonts w:ascii="Arial" w:eastAsia="Calibri" w:hAnsi="Arial" w:cs="Arial"/>
                <w:color w:val="000000"/>
                <w:kern w:val="24"/>
                <w:sz w:val="20"/>
              </w:rPr>
              <w:t>right</w:t>
            </w:r>
            <w:r w:rsidRPr="00DD1F38">
              <w:rPr>
                <w:rFonts w:ascii="Arial" w:eastAsia="Calibri" w:hAnsi="Arial" w:cs="Arial"/>
                <w:color w:val="000000"/>
                <w:kern w:val="24"/>
                <w:sz w:val="20"/>
              </w:rPr>
              <w:t>!</w:t>
            </w:r>
            <w:r w:rsidRPr="004D79AB">
              <w:rPr>
                <w:rFonts w:ascii="Arial" w:eastAsia="Calibri" w:hAnsi="Arial" w:cs="Arial"/>
                <w:color w:val="000000"/>
                <w:kern w:val="24"/>
                <w:sz w:val="20"/>
                <w:rtl/>
                <w:lang w:bidi="he-IL"/>
              </w:rPr>
              <w:t xml:space="preserve"> </w:t>
            </w:r>
            <w:r w:rsidRPr="004D79AB">
              <w:rPr>
                <w:rFonts w:ascii="Arial" w:eastAsia="Calibri" w:hAnsi="Arial" w:cs="Arial"/>
                <w:color w:val="000000"/>
                <w:kern w:val="24"/>
                <w:sz w:val="20"/>
                <w:lang w:val="hu-HU"/>
              </w:rPr>
              <w:t xml:space="preserve"> </w:t>
            </w:r>
            <w:r w:rsidRPr="004D79AB">
              <w:rPr>
                <w:rFonts w:ascii="Arial" w:eastAsia="Calibri" w:hAnsi="Arial" w:cs="Arial"/>
                <w:color w:val="000000"/>
                <w:kern w:val="24"/>
                <w:sz w:val="20"/>
              </w:rPr>
              <w:t>You</w:t>
            </w:r>
            <w:r w:rsidRPr="004D79AB">
              <w:rPr>
                <w:rFonts w:ascii="Arial" w:eastAsia="Calibri" w:hAnsi="Arial" w:cs="Arial"/>
                <w:color w:val="000000"/>
                <w:kern w:val="24"/>
                <w:sz w:val="20"/>
                <w:lang w:eastAsia="ko-KR"/>
              </w:rPr>
              <w:t xml:space="preserve"> </w:t>
            </w:r>
            <w:r w:rsidRPr="004D79AB">
              <w:rPr>
                <w:rFonts w:ascii="Arial" w:eastAsia="Calibri" w:hAnsi="Arial" w:cs="Arial"/>
                <w:color w:val="000000"/>
                <w:kern w:val="24"/>
                <w:sz w:val="20"/>
              </w:rPr>
              <w:t>may</w:t>
            </w:r>
            <w:r w:rsidRPr="000B5462">
              <w:rPr>
                <w:rFonts w:ascii="Arial" w:eastAsia="Calibri" w:hAnsi="Arial" w:cs="Arial"/>
                <w:color w:val="000000"/>
                <w:kern w:val="24"/>
                <w:sz w:val="20"/>
                <w:rPrChange w:id="635" w:author="Itc145 Itc145" w:date="2013-07-03T10:07:00Z">
                  <w:rPr>
                    <w:rFonts w:ascii="Arial" w:eastAsia="Calibri" w:hAnsi="Arial" w:cs="Arial"/>
                    <w:color w:val="000000"/>
                    <w:kern w:val="24"/>
                    <w:sz w:val="20"/>
                    <w:szCs w:val="22"/>
                    <w:lang w:val="pt-PT"/>
                  </w:rPr>
                </w:rPrChange>
              </w:rPr>
              <w:t xml:space="preserve"> </w:t>
            </w:r>
            <w:r w:rsidRPr="004D79AB">
              <w:rPr>
                <w:rFonts w:ascii="Arial" w:eastAsia="Calibri" w:hAnsi="Arial" w:cs="Arial"/>
                <w:color w:val="000000"/>
                <w:kern w:val="24"/>
                <w:sz w:val="20"/>
              </w:rPr>
              <w:t>be</w:t>
            </w:r>
            <w:r w:rsidRPr="000B5462">
              <w:rPr>
                <w:rFonts w:ascii="Arial" w:eastAsia="Calibri" w:hAnsi="Arial" w:cs="Arial"/>
                <w:color w:val="000000"/>
                <w:kern w:val="24"/>
                <w:sz w:val="20"/>
                <w:rPrChange w:id="636" w:author="Itc145 Itc145" w:date="2013-07-03T10:07:00Z">
                  <w:rPr>
                    <w:rFonts w:ascii="Arial" w:eastAsia="Calibri" w:hAnsi="Arial" w:cs="Arial"/>
                    <w:color w:val="000000"/>
                    <w:kern w:val="24"/>
                    <w:sz w:val="20"/>
                    <w:szCs w:val="22"/>
                    <w:lang w:val="ru-RU"/>
                  </w:rPr>
                </w:rPrChange>
              </w:rPr>
              <w:t xml:space="preserve"> </w:t>
            </w:r>
            <w:r w:rsidRPr="004D79AB">
              <w:rPr>
                <w:rFonts w:ascii="Arial" w:eastAsia="Calibri" w:hAnsi="Arial" w:cs="Arial"/>
                <w:color w:val="000000"/>
                <w:kern w:val="24"/>
                <w:sz w:val="20"/>
              </w:rPr>
              <w:t>asked</w:t>
            </w:r>
            <w:r w:rsidRPr="004D79AB">
              <w:rPr>
                <w:rFonts w:ascii="Arial" w:eastAsia="Calibri" w:hAnsi="Arial" w:cs="Arial"/>
                <w:color w:val="000000"/>
                <w:kern w:val="24"/>
                <w:sz w:val="20"/>
                <w:lang w:val="tr-TR"/>
              </w:rPr>
              <w:t xml:space="preserve"> </w:t>
            </w:r>
            <w:r w:rsidRPr="004D79AB">
              <w:rPr>
                <w:rFonts w:ascii="Arial" w:eastAsia="Calibri" w:hAnsi="Arial" w:cs="Arial"/>
                <w:color w:val="000000"/>
                <w:kern w:val="24"/>
                <w:sz w:val="20"/>
              </w:rPr>
              <w:t>on</w:t>
            </w:r>
            <w:r w:rsidRPr="004D79AB">
              <w:rPr>
                <w:rFonts w:ascii="Arial" w:eastAsia="Calibri" w:hAnsi="Arial" w:cs="Arial"/>
                <w:color w:val="000000"/>
                <w:kern w:val="24"/>
                <w:sz w:val="20"/>
                <w:lang w:val="uk-UA"/>
              </w:rPr>
              <w:t xml:space="preserve"> </w:t>
            </w:r>
            <w:r w:rsidRPr="004D79AB">
              <w:rPr>
                <w:rFonts w:ascii="Arial" w:eastAsia="Calibri" w:hAnsi="Arial" w:cs="Arial"/>
                <w:color w:val="000000"/>
                <w:kern w:val="24"/>
                <w:sz w:val="20"/>
              </w:rPr>
              <w:t>administrative</w:t>
            </w:r>
            <w:r w:rsidRPr="004D79AB">
              <w:rPr>
                <w:rFonts w:ascii="Arial" w:eastAsia="Calibri" w:hAnsi="Arial" w:cs="Arial"/>
                <w:color w:val="000000"/>
                <w:kern w:val="24"/>
                <w:sz w:val="20"/>
                <w:lang w:val="ts-ZA"/>
              </w:rPr>
              <w:t xml:space="preserve"> </w:t>
            </w:r>
            <w:r w:rsidRPr="004D79AB">
              <w:rPr>
                <w:rFonts w:ascii="Arial" w:eastAsia="Calibri" w:hAnsi="Arial" w:cs="Arial"/>
                <w:color w:val="000000"/>
                <w:kern w:val="24"/>
                <w:sz w:val="20"/>
              </w:rPr>
              <w:t>forms</w:t>
            </w:r>
            <w:r w:rsidRPr="004D79AB">
              <w:rPr>
                <w:rFonts w:ascii="Arial" w:eastAsia="Calibri" w:hAnsi="Arial" w:cs="Arial"/>
                <w:color w:val="000000"/>
                <w:kern w:val="24"/>
                <w:sz w:val="20"/>
                <w:lang w:val="ka-GE"/>
              </w:rPr>
              <w:t xml:space="preserve"> </w:t>
            </w:r>
            <w:r w:rsidRPr="004D79AB">
              <w:rPr>
                <w:rFonts w:ascii="Arial" w:eastAsia="Calibri" w:hAnsi="Arial" w:cs="Arial"/>
                <w:color w:val="000000"/>
                <w:kern w:val="24"/>
                <w:sz w:val="20"/>
                <w:lang w:val="fo-FO"/>
              </w:rPr>
              <w:t>(</w:t>
            </w:r>
            <w:r w:rsidRPr="004D79AB">
              <w:rPr>
                <w:rFonts w:ascii="Arial" w:eastAsia="Calibri" w:hAnsi="Arial" w:cs="Arial"/>
                <w:color w:val="000000"/>
                <w:kern w:val="24"/>
                <w:sz w:val="20"/>
              </w:rPr>
              <w:t>even</w:t>
            </w:r>
            <w:r w:rsidRPr="004D79AB">
              <w:rPr>
                <w:rFonts w:ascii="Arial" w:eastAsia="Calibri" w:hAnsi="Arial" w:cs="Arial"/>
                <w:color w:val="000000"/>
                <w:kern w:val="24"/>
                <w:sz w:val="20"/>
                <w:rtl/>
                <w:lang w:bidi="yi-Hebr"/>
              </w:rPr>
              <w:t xml:space="preserve"> </w:t>
            </w:r>
            <w:r w:rsidRPr="004D79AB">
              <w:rPr>
                <w:rFonts w:ascii="Arial" w:eastAsia="Calibri" w:hAnsi="Arial" w:cs="Arial"/>
                <w:color w:val="000000"/>
                <w:kern w:val="24"/>
                <w:sz w:val="20"/>
              </w:rPr>
              <w:t>in</w:t>
            </w:r>
            <w:r w:rsidRPr="004D79AB">
              <w:rPr>
                <w:rFonts w:ascii="Arial" w:eastAsia="Calibri" w:hAnsi="Arial" w:cs="Arial"/>
                <w:color w:val="000000"/>
                <w:kern w:val="24"/>
                <w:sz w:val="20"/>
                <w:lang w:val="ky-KG"/>
              </w:rPr>
              <w:t xml:space="preserve"> </w:t>
            </w:r>
            <w:r w:rsidRPr="004D79AB">
              <w:rPr>
                <w:rFonts w:ascii="Arial" w:eastAsia="Calibri" w:hAnsi="Arial" w:cs="Arial"/>
                <w:color w:val="000000"/>
                <w:kern w:val="24"/>
                <w:sz w:val="20"/>
              </w:rPr>
              <w:t>the</w:t>
            </w:r>
            <w:r w:rsidRPr="004D79AB">
              <w:rPr>
                <w:rFonts w:ascii="Arial" w:eastAsia="Calibri" w:hAnsi="Arial" w:cs="Arial"/>
                <w:color w:val="000000"/>
                <w:kern w:val="24"/>
                <w:sz w:val="20"/>
                <w:lang w:val="tt-RU"/>
              </w:rPr>
              <w:t xml:space="preserve"> </w:t>
            </w:r>
            <w:r w:rsidRPr="004D79AB">
              <w:rPr>
                <w:rFonts w:ascii="Arial" w:eastAsia="Calibri" w:hAnsi="Arial" w:cs="Arial"/>
                <w:color w:val="000000"/>
                <w:kern w:val="24"/>
                <w:sz w:val="20"/>
              </w:rPr>
              <w:t>UN</w:t>
            </w:r>
            <w:r w:rsidRPr="004D79AB">
              <w:rPr>
                <w:rFonts w:ascii="Arial" w:eastAsia="Calibri" w:hAnsi="Arial" w:cs="Arial"/>
                <w:color w:val="000000"/>
                <w:kern w:val="24"/>
                <w:sz w:val="20"/>
                <w:cs/>
                <w:lang w:bidi="gu-IN"/>
              </w:rPr>
              <w:t>)</w:t>
            </w:r>
            <w:r w:rsidRPr="004D79AB">
              <w:rPr>
                <w:rFonts w:ascii="Arial" w:eastAsia="Calibri" w:hAnsi="Arial" w:cs="Arial"/>
                <w:color w:val="000000"/>
                <w:kern w:val="24"/>
                <w:sz w:val="20"/>
                <w:cs/>
                <w:lang w:bidi="or-IN"/>
              </w:rPr>
              <w:t xml:space="preserve"> </w:t>
            </w:r>
            <w:r w:rsidRPr="004D79AB">
              <w:rPr>
                <w:rFonts w:ascii="Arial" w:eastAsia="Calibri" w:hAnsi="Arial" w:cs="Arial"/>
                <w:color w:val="000000"/>
                <w:kern w:val="24"/>
                <w:sz w:val="20"/>
              </w:rPr>
              <w:t>to</w:t>
            </w:r>
            <w:r w:rsidRPr="004D79AB">
              <w:rPr>
                <w:rFonts w:ascii="Arial" w:eastAsia="Calibri" w:hAnsi="Arial" w:cs="Arial"/>
                <w:color w:val="000000"/>
                <w:kern w:val="24"/>
                <w:sz w:val="20"/>
                <w:cs/>
                <w:lang w:bidi="kn-IN"/>
              </w:rPr>
              <w:t xml:space="preserve"> </w:t>
            </w:r>
            <w:r w:rsidRPr="004D79AB">
              <w:rPr>
                <w:rFonts w:ascii="Arial" w:eastAsia="Calibri" w:hAnsi="Arial" w:cs="Arial"/>
                <w:color w:val="000000"/>
                <w:kern w:val="24"/>
                <w:sz w:val="20"/>
              </w:rPr>
              <w:t>indicate your</w:t>
            </w:r>
            <w:r w:rsidRPr="004D79AB">
              <w:rPr>
                <w:rFonts w:ascii="Arial" w:eastAsia="Calibri" w:hAnsi="Arial" w:cs="Arial"/>
                <w:color w:val="000000"/>
                <w:kern w:val="24"/>
                <w:sz w:val="20"/>
                <w:cs/>
                <w:lang w:bidi="sd-Deva-IN"/>
              </w:rPr>
              <w:t xml:space="preserve"> </w:t>
            </w:r>
            <w:r w:rsidRPr="004D79AB">
              <w:rPr>
                <w:rFonts w:ascii="Arial" w:eastAsia="Calibri" w:hAnsi="Arial" w:cs="Arial"/>
                <w:color w:val="000000"/>
                <w:kern w:val="24"/>
                <w:sz w:val="20"/>
                <w:rtl/>
                <w:lang w:bidi="syr-SY"/>
              </w:rPr>
              <w:t>"</w:t>
            </w:r>
            <w:r w:rsidRPr="004D79AB">
              <w:rPr>
                <w:rFonts w:ascii="Arial" w:eastAsia="Calibri" w:hAnsi="Arial" w:cs="Arial"/>
                <w:color w:val="000000"/>
                <w:kern w:val="24"/>
                <w:sz w:val="20"/>
              </w:rPr>
              <w:t>gender</w:t>
            </w:r>
            <w:r w:rsidRPr="004D79AB">
              <w:rPr>
                <w:rFonts w:ascii="Arial" w:eastAsia="Calibri" w:hAnsi="Arial" w:cs="Arial"/>
                <w:color w:val="000000"/>
                <w:kern w:val="24"/>
                <w:sz w:val="20"/>
                <w:cs/>
                <w:lang w:bidi="ne-NP"/>
              </w:rPr>
              <w:t>"</w:t>
            </w:r>
            <w:r w:rsidRPr="004D79AB">
              <w:rPr>
                <w:rFonts w:ascii="Arial" w:eastAsia="Calibri" w:hAnsi="Arial" w:cs="Arial"/>
                <w:color w:val="000000"/>
                <w:kern w:val="24"/>
                <w:sz w:val="20"/>
                <w:lang w:val="fy-NL"/>
              </w:rPr>
              <w:t xml:space="preserve"> </w:t>
            </w:r>
            <w:r w:rsidRPr="004D79AB">
              <w:rPr>
                <w:rFonts w:ascii="Arial" w:eastAsia="Calibri" w:hAnsi="Arial" w:cs="Arial"/>
                <w:color w:val="000000"/>
                <w:kern w:val="24"/>
                <w:sz w:val="20"/>
              </w:rPr>
              <w:t xml:space="preserve">when they really want to know </w:t>
            </w:r>
            <w:ins w:id="637" w:author="Terada Saori" w:date="2013-07-03T09:11:00Z">
              <w:r w:rsidR="002359EE">
                <w:rPr>
                  <w:rFonts w:ascii="Arial" w:eastAsia="Calibri" w:hAnsi="Arial" w:cs="Arial"/>
                  <w:color w:val="000000"/>
                  <w:kern w:val="24"/>
                  <w:sz w:val="20"/>
                </w:rPr>
                <w:t xml:space="preserve">is your “sex”, i.e. </w:t>
              </w:r>
            </w:ins>
            <w:r w:rsidRPr="004D79AB">
              <w:rPr>
                <w:rFonts w:ascii="Arial" w:eastAsia="Calibri" w:hAnsi="Arial" w:cs="Arial"/>
                <w:color w:val="000000"/>
                <w:kern w:val="24"/>
                <w:sz w:val="20"/>
              </w:rPr>
              <w:t>whether you are male or female. Gender is not the same as sex. While the term "sex" refers to biological differences between women and men, the term "gender" refers to the socially constructed identities, attributes and roles of men and women in society. On an administrative form, "sex" should be used rather than "gender" as the organization is not interested in your socially constructed identities but rather what you biologically are.</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Incorrect</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You</w:t>
            </w:r>
            <w:r w:rsidRPr="004D79AB">
              <w:rPr>
                <w:rFonts w:ascii="Arial" w:eastAsia="+mn-ea" w:hAnsi="Arial" w:cs="Arial"/>
                <w:color w:val="000000"/>
                <w:kern w:val="24"/>
                <w:sz w:val="20"/>
                <w:lang w:val="ca-ES"/>
              </w:rPr>
              <w:t xml:space="preserve"> </w:t>
            </w:r>
            <w:r w:rsidRPr="004D79AB">
              <w:rPr>
                <w:rFonts w:ascii="Arial" w:eastAsia="Calibri" w:hAnsi="Arial" w:cs="Arial"/>
                <w:color w:val="000000"/>
                <w:kern w:val="24"/>
                <w:sz w:val="20"/>
              </w:rPr>
              <w:t>did</w:t>
            </w:r>
            <w:r w:rsidRPr="004D79AB">
              <w:rPr>
                <w:rFonts w:ascii="Arial" w:eastAsia="Calibri" w:hAnsi="Arial" w:cs="Arial"/>
                <w:color w:val="000000"/>
                <w:kern w:val="24"/>
                <w:sz w:val="20"/>
                <w:lang w:val="de-DE"/>
              </w:rPr>
              <w:t xml:space="preserve"> </w:t>
            </w:r>
            <w:r w:rsidRPr="004D79AB">
              <w:rPr>
                <w:rFonts w:ascii="Arial" w:eastAsia="Calibri" w:hAnsi="Arial" w:cs="Arial"/>
                <w:color w:val="000000"/>
                <w:kern w:val="24"/>
                <w:sz w:val="20"/>
              </w:rPr>
              <w:t>not</w:t>
            </w:r>
            <w:r w:rsidRPr="004D79AB">
              <w:rPr>
                <w:rFonts w:ascii="Arial" w:eastAsia="Calibri" w:hAnsi="Arial" w:cs="Arial"/>
                <w:color w:val="000000"/>
                <w:kern w:val="24"/>
                <w:sz w:val="20"/>
                <w:lang w:val="fi-FI"/>
              </w:rPr>
              <w:t xml:space="preserve"> </w:t>
            </w:r>
            <w:r w:rsidRPr="004D79AB">
              <w:rPr>
                <w:rFonts w:ascii="Arial" w:eastAsia="Calibri" w:hAnsi="Arial" w:cs="Arial"/>
                <w:color w:val="000000"/>
                <w:kern w:val="24"/>
                <w:sz w:val="20"/>
              </w:rPr>
              <w:t>select</w:t>
            </w:r>
            <w:r w:rsidRPr="004D79AB">
              <w:rPr>
                <w:rFonts w:ascii="Arial" w:eastAsia="Calibri" w:hAnsi="Arial" w:cs="Arial"/>
                <w:color w:val="000000"/>
                <w:kern w:val="24"/>
                <w:sz w:val="20"/>
                <w:lang w:eastAsia="ko-KR"/>
              </w:rPr>
              <w:t xml:space="preserve"> </w:t>
            </w:r>
            <w:r w:rsidRPr="004D79AB">
              <w:rPr>
                <w:rFonts w:ascii="Arial" w:eastAsia="Calibri" w:hAnsi="Arial" w:cs="Arial"/>
                <w:color w:val="000000"/>
                <w:kern w:val="24"/>
                <w:sz w:val="20"/>
              </w:rPr>
              <w:t>the</w:t>
            </w:r>
            <w:r w:rsidRPr="000B5462">
              <w:rPr>
                <w:rFonts w:ascii="Arial" w:eastAsia="Calibri" w:hAnsi="Arial" w:cs="Arial"/>
                <w:color w:val="000000"/>
                <w:kern w:val="24"/>
                <w:sz w:val="20"/>
                <w:rPrChange w:id="638" w:author="Itc145 Itc145" w:date="2013-07-03T10:07:00Z">
                  <w:rPr>
                    <w:rFonts w:ascii="Arial" w:eastAsia="Calibri" w:hAnsi="Arial" w:cs="Arial"/>
                    <w:color w:val="000000"/>
                    <w:kern w:val="24"/>
                    <w:sz w:val="20"/>
                    <w:szCs w:val="22"/>
                    <w:lang w:val="pt-PT"/>
                  </w:rPr>
                </w:rPrChange>
              </w:rPr>
              <w:t xml:space="preserve"> </w:t>
            </w:r>
            <w:r w:rsidRPr="004D79AB">
              <w:rPr>
                <w:rFonts w:ascii="Arial" w:eastAsia="Calibri" w:hAnsi="Arial" w:cs="Arial"/>
                <w:color w:val="000000"/>
                <w:kern w:val="24"/>
                <w:sz w:val="20"/>
              </w:rPr>
              <w:t>correct</w:t>
            </w:r>
            <w:r w:rsidRPr="004D79AB">
              <w:rPr>
                <w:rFonts w:ascii="Arial" w:eastAsia="Calibri" w:hAnsi="Arial" w:cs="Arial"/>
                <w:color w:val="000000"/>
                <w:kern w:val="24"/>
                <w:sz w:val="20"/>
                <w:cs/>
                <w:lang w:bidi="th-TH"/>
              </w:rPr>
              <w:t xml:space="preserve"> </w:t>
            </w:r>
            <w:r w:rsidRPr="004D79AB">
              <w:rPr>
                <w:rFonts w:ascii="Arial" w:eastAsia="Calibri" w:hAnsi="Arial" w:cs="Arial"/>
                <w:color w:val="000000"/>
                <w:kern w:val="24"/>
                <w:sz w:val="20"/>
              </w:rPr>
              <w:t>response</w:t>
            </w:r>
            <w:r w:rsidRPr="004D79AB">
              <w:rPr>
                <w:rFonts w:ascii="Arial" w:eastAsia="Calibri" w:hAnsi="Arial" w:cs="Arial"/>
                <w:color w:val="000000"/>
                <w:kern w:val="24"/>
                <w:sz w:val="20"/>
                <w:lang w:val="lt-LT"/>
              </w:rPr>
              <w:t>.</w:t>
            </w:r>
            <w:r w:rsidRPr="004D79AB">
              <w:rPr>
                <w:rFonts w:ascii="Arial" w:eastAsia="Calibri" w:hAnsi="Arial" w:cs="Arial"/>
                <w:color w:val="000000"/>
                <w:kern w:val="24"/>
                <w:sz w:val="20"/>
                <w:lang w:val="tg-Cyrl-TJ"/>
              </w:rPr>
              <w:t xml:space="preserve"> </w:t>
            </w:r>
            <w:r w:rsidRPr="004D79AB">
              <w:rPr>
                <w:rFonts w:ascii="Arial" w:eastAsia="Calibri" w:hAnsi="Arial" w:cs="Arial"/>
                <w:color w:val="000000"/>
                <w:kern w:val="24"/>
                <w:sz w:val="20"/>
              </w:rPr>
              <w:t>You may be asked</w:t>
            </w:r>
            <w:r w:rsidRPr="004D79AB">
              <w:rPr>
                <w:rFonts w:ascii="Arial" w:eastAsia="Calibri" w:hAnsi="Arial" w:cs="Arial"/>
                <w:color w:val="000000"/>
                <w:kern w:val="24"/>
                <w:sz w:val="20"/>
                <w:cs/>
                <w:lang w:bidi="hi-IN"/>
              </w:rPr>
              <w:t xml:space="preserve"> </w:t>
            </w:r>
            <w:r w:rsidRPr="004D79AB">
              <w:rPr>
                <w:rFonts w:ascii="Arial" w:eastAsia="Calibri" w:hAnsi="Arial" w:cs="Arial"/>
                <w:color w:val="000000"/>
                <w:kern w:val="24"/>
                <w:sz w:val="20"/>
              </w:rPr>
              <w:t>on</w:t>
            </w:r>
            <w:r w:rsidRPr="004D79AB">
              <w:rPr>
                <w:rFonts w:ascii="Arial" w:eastAsia="Calibri" w:hAnsi="Arial" w:cs="Arial"/>
                <w:color w:val="000000"/>
                <w:kern w:val="24"/>
                <w:sz w:val="20"/>
                <w:lang w:val="gd-GB"/>
              </w:rPr>
              <w:t xml:space="preserve"> </w:t>
            </w:r>
            <w:r w:rsidRPr="004D79AB">
              <w:rPr>
                <w:rFonts w:ascii="Arial" w:eastAsia="Calibri" w:hAnsi="Arial" w:cs="Arial"/>
                <w:color w:val="000000"/>
                <w:kern w:val="24"/>
                <w:sz w:val="20"/>
              </w:rPr>
              <w:t>administrative</w:t>
            </w:r>
            <w:r w:rsidRPr="004D79AB">
              <w:rPr>
                <w:rFonts w:ascii="Arial" w:eastAsia="Calibri" w:hAnsi="Arial" w:cs="Arial"/>
                <w:color w:val="000000"/>
                <w:kern w:val="24"/>
                <w:sz w:val="20"/>
                <w:cs/>
                <w:lang w:bidi="kn-IN"/>
              </w:rPr>
              <w:t xml:space="preserve"> </w:t>
            </w:r>
            <w:r w:rsidRPr="004D79AB">
              <w:rPr>
                <w:rFonts w:ascii="Arial" w:eastAsia="Calibri" w:hAnsi="Arial" w:cs="Arial"/>
                <w:color w:val="000000"/>
                <w:kern w:val="24"/>
                <w:sz w:val="20"/>
              </w:rPr>
              <w:t>forms</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lang w:val="cy-GB"/>
              </w:rPr>
              <w:t>(</w:t>
            </w:r>
            <w:r w:rsidRPr="004D79AB">
              <w:rPr>
                <w:rFonts w:ascii="Arial" w:eastAsia="Calibri" w:hAnsi="Arial" w:cs="Arial"/>
                <w:color w:val="000000"/>
                <w:kern w:val="24"/>
                <w:sz w:val="20"/>
              </w:rPr>
              <w:t>even</w:t>
            </w:r>
            <w:r w:rsidRPr="004D79AB">
              <w:rPr>
                <w:rFonts w:ascii="Arial" w:eastAsia="Calibri" w:hAnsi="Arial" w:cs="Arial"/>
                <w:color w:val="000000"/>
                <w:kern w:val="24"/>
                <w:sz w:val="20"/>
                <w:cs/>
                <w:lang w:bidi="kok-IN"/>
              </w:rPr>
              <w:t xml:space="preserve"> </w:t>
            </w:r>
            <w:r w:rsidRPr="004D79AB">
              <w:rPr>
                <w:rFonts w:ascii="Arial" w:eastAsia="Calibri" w:hAnsi="Arial" w:cs="Arial"/>
                <w:color w:val="000000"/>
                <w:kern w:val="24"/>
                <w:sz w:val="20"/>
              </w:rPr>
              <w:t>in</w:t>
            </w:r>
            <w:r w:rsidRPr="004D79AB">
              <w:rPr>
                <w:rFonts w:ascii="Arial" w:eastAsia="Calibri" w:hAnsi="Arial" w:cs="Arial"/>
                <w:color w:val="000000"/>
                <w:kern w:val="24"/>
                <w:sz w:val="20"/>
                <w:rtl/>
                <w:lang w:bidi="syr-SY"/>
              </w:rPr>
              <w:t xml:space="preserve"> </w:t>
            </w:r>
            <w:r w:rsidRPr="004D79AB">
              <w:rPr>
                <w:rFonts w:ascii="Arial" w:eastAsia="Calibri" w:hAnsi="Arial" w:cs="Arial"/>
                <w:color w:val="000000"/>
                <w:kern w:val="24"/>
                <w:sz w:val="20"/>
              </w:rPr>
              <w:t>the UN</w:t>
            </w:r>
            <w:r w:rsidRPr="004D79AB">
              <w:rPr>
                <w:rFonts w:ascii="Arial" w:eastAsia="Calibri" w:hAnsi="Arial" w:cs="Arial"/>
                <w:color w:val="000000"/>
                <w:kern w:val="24"/>
                <w:sz w:val="20"/>
                <w:cs/>
                <w:lang w:bidi="ne-NP"/>
              </w:rPr>
              <w:t>)</w:t>
            </w:r>
            <w:r w:rsidRPr="004D79AB">
              <w:rPr>
                <w:rFonts w:ascii="Arial" w:eastAsia="Calibri" w:hAnsi="Arial" w:cs="Arial"/>
                <w:color w:val="000000"/>
                <w:kern w:val="24"/>
                <w:sz w:val="20"/>
                <w:lang w:val="fy-NL"/>
              </w:rPr>
              <w:t xml:space="preserve"> </w:t>
            </w:r>
            <w:r w:rsidRPr="004D79AB">
              <w:rPr>
                <w:rFonts w:ascii="Arial" w:eastAsia="Calibri" w:hAnsi="Arial" w:cs="Arial"/>
                <w:color w:val="000000"/>
                <w:kern w:val="24"/>
                <w:sz w:val="20"/>
              </w:rPr>
              <w:t xml:space="preserve">to indicate your </w:t>
            </w:r>
            <w:r w:rsidRPr="004D79AB">
              <w:rPr>
                <w:rFonts w:ascii="Arial" w:eastAsia="Calibri" w:hAnsi="Arial" w:cs="Arial"/>
                <w:color w:val="000000"/>
                <w:kern w:val="24"/>
                <w:sz w:val="20"/>
                <w:lang w:val="gn-PY"/>
              </w:rPr>
              <w:t>"</w:t>
            </w:r>
            <w:r w:rsidRPr="004D79AB">
              <w:rPr>
                <w:rFonts w:ascii="Arial" w:eastAsia="Calibri" w:hAnsi="Arial" w:cs="Arial"/>
                <w:color w:val="000000"/>
                <w:kern w:val="24"/>
                <w:sz w:val="20"/>
              </w:rPr>
              <w:t xml:space="preserve">gender" when they really want to know </w:t>
            </w:r>
            <w:ins w:id="639" w:author="Terada Saori" w:date="2013-07-03T09:11:00Z">
              <w:r w:rsidR="002359EE">
                <w:rPr>
                  <w:rFonts w:ascii="Arial" w:eastAsia="Calibri" w:hAnsi="Arial" w:cs="Arial"/>
                  <w:color w:val="000000"/>
                  <w:kern w:val="24"/>
                  <w:sz w:val="20"/>
                </w:rPr>
                <w:t xml:space="preserve">is your “sex”, i.e. </w:t>
              </w:r>
            </w:ins>
            <w:r w:rsidRPr="004D79AB">
              <w:rPr>
                <w:rFonts w:ascii="Arial" w:eastAsia="Calibri" w:hAnsi="Arial" w:cs="Arial"/>
                <w:color w:val="000000"/>
                <w:kern w:val="24"/>
                <w:sz w:val="20"/>
              </w:rPr>
              <w:t>whether you are male or female. Gender is not the same as sex. While the term "sex" refers to biological differences between women and men, the term "gender refers to the socially constructed identities, attributes and roles of men and women in society. On an administrative form, the term "sex" should be used rather than "gender" as they are not interested in your socially constructed identities but rather what you biologically are.</w:t>
            </w:r>
          </w:p>
          <w:p w:rsidR="001A0C41" w:rsidRDefault="001A0C41" w:rsidP="004D79AB">
            <w:pPr>
              <w:pStyle w:val="NormalWeb"/>
              <w:spacing w:before="0" w:beforeAutospacing="0" w:after="0" w:afterAutospacing="0"/>
              <w:rPr>
                <w:rFonts w:ascii="Arial" w:eastAsia="Calibri" w:hAnsi="Arial" w:cs="Arial"/>
                <w:color w:val="000000"/>
                <w:kern w:val="24"/>
                <w:sz w:val="20"/>
              </w:rPr>
            </w:pPr>
          </w:p>
          <w:p w:rsidR="00BB59FB" w:rsidRPr="004D79AB" w:rsidRDefault="00DD1F38" w:rsidP="004D79AB">
            <w:pPr>
              <w:pStyle w:val="NormalWeb"/>
              <w:spacing w:before="0" w:beforeAutospacing="0" w:after="0" w:afterAutospacing="0"/>
              <w:rPr>
                <w:rFonts w:ascii="Arial" w:hAnsi="Arial" w:cs="Arial"/>
                <w:sz w:val="20"/>
              </w:rPr>
            </w:pPr>
            <w:r>
              <w:rPr>
                <w:rFonts w:ascii="Arial" w:hAnsi="Arial" w:cs="Arial"/>
                <w:noProof/>
                <w:sz w:val="20"/>
                <w:lang w:eastAsia="en-GB"/>
              </w:rPr>
              <mc:AlternateContent>
                <mc:Choice Requires="wps">
                  <w:drawing>
                    <wp:anchor distT="0" distB="0" distL="114300" distR="114300" simplePos="0" relativeHeight="251658240" behindDoc="0" locked="0" layoutInCell="1" allowOverlap="1" wp14:anchorId="721DA30A" wp14:editId="7604B422">
                      <wp:simplePos x="0" y="0"/>
                      <wp:positionH relativeFrom="column">
                        <wp:posOffset>-27305</wp:posOffset>
                      </wp:positionH>
                      <wp:positionV relativeFrom="paragraph">
                        <wp:posOffset>90805</wp:posOffset>
                      </wp:positionV>
                      <wp:extent cx="5683885" cy="0"/>
                      <wp:effectExtent l="12065" t="8890" r="9525" b="101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8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15pt;margin-top:7.15pt;width:447.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"/>
                  </w:pict>
                </mc:Fallback>
              </mc:AlternateContent>
            </w: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Quiz – 2</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Part-time employees are treated less favourably than full-time employees</w:t>
            </w:r>
            <w:ins w:id="640" w:author="Terada Saori" w:date="2013-07-03T09:11:00Z">
              <w:r w:rsidR="002359EE">
                <w:rPr>
                  <w:rFonts w:ascii="Arial" w:eastAsia="+mn-ea" w:hAnsi="Arial" w:cs="Arial"/>
                  <w:color w:val="000000"/>
                  <w:kern w:val="24"/>
                  <w:sz w:val="20"/>
                </w:rPr>
                <w:t xml:space="preserve"> (in terms of pensions, vacation, etc.)</w:t>
              </w:r>
            </w:ins>
            <w:r w:rsidRPr="004D79AB">
              <w:rPr>
                <w:rFonts w:ascii="Arial" w:eastAsia="+mn-ea" w:hAnsi="Arial" w:cs="Arial"/>
                <w:color w:val="000000"/>
                <w:kern w:val="24"/>
                <w:sz w:val="20"/>
              </w:rPr>
              <w:t>. Could this be gender</w:t>
            </w:r>
            <w:ins w:id="641" w:author="Terada Saori" w:date="2013-07-03T09:12:00Z">
              <w:r w:rsidR="002359EE">
                <w:rPr>
                  <w:rFonts w:ascii="Arial" w:eastAsia="+mn-ea" w:hAnsi="Arial" w:cs="Arial"/>
                  <w:color w:val="000000"/>
                  <w:kern w:val="24"/>
                  <w:sz w:val="20"/>
                </w:rPr>
                <w:t>-based</w:t>
              </w:r>
            </w:ins>
            <w:r w:rsidRPr="004D79AB">
              <w:rPr>
                <w:rFonts w:ascii="Arial" w:eastAsia="+mn-ea" w:hAnsi="Arial" w:cs="Arial"/>
                <w:color w:val="000000"/>
                <w:kern w:val="24"/>
                <w:sz w:val="20"/>
              </w:rPr>
              <w:t xml:space="preserve"> discrimination? </w:t>
            </w:r>
          </w:p>
          <w:p w:rsidR="00BB59FB" w:rsidRPr="004D79AB" w:rsidRDefault="00BB59FB" w:rsidP="004D79AB">
            <w:pPr>
              <w:pStyle w:val="NormalWeb"/>
              <w:spacing w:before="0" w:beforeAutospacing="0" w:after="0" w:afterAutospacing="0"/>
              <w:rPr>
                <w:rFonts w:ascii="Arial" w:hAnsi="Arial" w:cs="Arial"/>
                <w:sz w:val="20"/>
              </w:rPr>
            </w:pPr>
          </w:p>
          <w:p w:rsidR="00BB59FB" w:rsidRPr="005E09EF" w:rsidRDefault="00BB59FB" w:rsidP="004D79AB">
            <w:pPr>
              <w:pStyle w:val="NormalWeb"/>
              <w:spacing w:before="0" w:beforeAutospacing="0" w:after="0" w:afterAutospacing="0"/>
              <w:rPr>
                <w:rFonts w:ascii="Arial" w:hAnsi="Arial" w:cs="Arial"/>
                <w:b/>
                <w:sz w:val="20"/>
              </w:rPr>
            </w:pPr>
            <w:r w:rsidRPr="005E09EF">
              <w:rPr>
                <w:rFonts w:ascii="Arial" w:eastAsia="+mn-ea" w:hAnsi="Arial" w:cs="Arial"/>
                <w:b/>
                <w:bCs/>
                <w:color w:val="000000"/>
                <w:kern w:val="24"/>
                <w:sz w:val="20"/>
              </w:rPr>
              <w:t>Yes</w:t>
            </w: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No</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Feedback</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Correct</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That</w:t>
            </w:r>
            <w:r w:rsidRPr="004D79AB">
              <w:rPr>
                <w:rFonts w:ascii="Arial" w:eastAsia="Calibri" w:hAnsi="Arial" w:cs="Arial"/>
                <w:color w:val="000000"/>
                <w:kern w:val="24"/>
                <w:sz w:val="20"/>
              </w:rPr>
              <w:t>'s</w:t>
            </w:r>
            <w:r w:rsidRPr="004D79AB">
              <w:rPr>
                <w:rFonts w:ascii="Arial" w:eastAsia="Calibri" w:hAnsi="Arial" w:cs="Arial"/>
                <w:color w:val="000000"/>
                <w:kern w:val="24"/>
                <w:sz w:val="20"/>
                <w:lang w:val="da-DK"/>
              </w:rPr>
              <w:t xml:space="preserve"> </w:t>
            </w:r>
            <w:r w:rsidRPr="004D79AB">
              <w:rPr>
                <w:rFonts w:ascii="Arial" w:eastAsia="Calibri" w:hAnsi="Arial" w:cs="Arial"/>
                <w:color w:val="000000"/>
                <w:kern w:val="24"/>
                <w:sz w:val="20"/>
              </w:rPr>
              <w:t>right</w:t>
            </w:r>
            <w:r w:rsidRPr="00DD1F38">
              <w:rPr>
                <w:rFonts w:ascii="Arial" w:eastAsia="Calibri" w:hAnsi="Arial" w:cs="Arial"/>
                <w:color w:val="000000"/>
                <w:kern w:val="24"/>
                <w:sz w:val="20"/>
              </w:rPr>
              <w:t>.</w:t>
            </w:r>
            <w:r w:rsidRPr="004D79AB">
              <w:rPr>
                <w:rFonts w:ascii="Arial" w:eastAsia="Calibri" w:hAnsi="Arial" w:cs="Arial"/>
                <w:color w:val="000000"/>
                <w:kern w:val="24"/>
                <w:sz w:val="20"/>
                <w:rtl/>
                <w:lang w:bidi="he-IL"/>
              </w:rPr>
              <w:t xml:space="preserve"> </w:t>
            </w:r>
            <w:r w:rsidRPr="004D79AB">
              <w:rPr>
                <w:rFonts w:ascii="Arial" w:eastAsia="Calibri" w:hAnsi="Arial" w:cs="Arial"/>
                <w:color w:val="000000"/>
                <w:kern w:val="24"/>
                <w:sz w:val="20"/>
              </w:rPr>
              <w:t>Although</w:t>
            </w:r>
            <w:r w:rsidRPr="000B5462">
              <w:rPr>
                <w:rFonts w:ascii="Arial" w:eastAsia="Calibri" w:hAnsi="Arial" w:cs="Arial"/>
                <w:color w:val="000000"/>
                <w:kern w:val="24"/>
                <w:sz w:val="20"/>
                <w:rPrChange w:id="642" w:author="Itc145 Itc145" w:date="2013-07-03T10:07:00Z">
                  <w:rPr>
                    <w:rFonts w:ascii="Arial" w:eastAsia="Calibri" w:hAnsi="Arial" w:cs="Arial"/>
                    <w:color w:val="000000"/>
                    <w:kern w:val="24"/>
                    <w:sz w:val="20"/>
                    <w:szCs w:val="22"/>
                    <w:lang w:val="pt-PT"/>
                  </w:rPr>
                </w:rPrChange>
              </w:rPr>
              <w:t xml:space="preserve"> </w:t>
            </w:r>
            <w:r w:rsidRPr="004D79AB">
              <w:rPr>
                <w:rFonts w:ascii="Arial" w:eastAsia="Calibri" w:hAnsi="Arial" w:cs="Arial"/>
                <w:color w:val="000000"/>
                <w:kern w:val="24"/>
                <w:sz w:val="20"/>
              </w:rPr>
              <w:t>such</w:t>
            </w:r>
            <w:r w:rsidRPr="004D79AB">
              <w:rPr>
                <w:rFonts w:ascii="Arial" w:eastAsia="Calibri" w:hAnsi="Arial" w:cs="Arial"/>
                <w:color w:val="000000"/>
                <w:kern w:val="24"/>
                <w:sz w:val="20"/>
                <w:lang w:val="sk-SK"/>
              </w:rPr>
              <w:t xml:space="preserve"> </w:t>
            </w:r>
            <w:r w:rsidRPr="004D79AB">
              <w:rPr>
                <w:rFonts w:ascii="Arial" w:eastAsia="Calibri" w:hAnsi="Arial" w:cs="Arial"/>
                <w:color w:val="000000"/>
                <w:kern w:val="24"/>
                <w:sz w:val="20"/>
              </w:rPr>
              <w:t>a</w:t>
            </w:r>
            <w:r w:rsidRPr="004D79AB">
              <w:rPr>
                <w:rFonts w:ascii="Arial" w:eastAsia="Calibri" w:hAnsi="Arial" w:cs="Arial"/>
                <w:color w:val="000000"/>
                <w:kern w:val="24"/>
                <w:sz w:val="20"/>
                <w:lang w:val="sv-SE"/>
              </w:rPr>
              <w:t xml:space="preserve"> </w:t>
            </w:r>
            <w:r w:rsidRPr="004D79AB">
              <w:rPr>
                <w:rFonts w:ascii="Arial" w:eastAsia="Calibri" w:hAnsi="Arial" w:cs="Arial"/>
                <w:color w:val="000000"/>
                <w:kern w:val="24"/>
                <w:sz w:val="20"/>
              </w:rPr>
              <w:t>practice</w:t>
            </w:r>
            <w:r w:rsidRPr="004D79AB">
              <w:rPr>
                <w:rFonts w:ascii="Arial" w:eastAsia="Calibri" w:hAnsi="Arial" w:cs="Arial"/>
                <w:color w:val="000000"/>
                <w:kern w:val="24"/>
                <w:sz w:val="20"/>
                <w:lang w:val="lv-LV"/>
              </w:rPr>
              <w:t xml:space="preserve"> </w:t>
            </w:r>
            <w:r w:rsidRPr="004D79AB">
              <w:rPr>
                <w:rFonts w:ascii="Arial" w:eastAsia="Calibri" w:hAnsi="Arial" w:cs="Arial"/>
                <w:color w:val="000000"/>
                <w:kern w:val="24"/>
                <w:sz w:val="20"/>
              </w:rPr>
              <w:t>may</w:t>
            </w:r>
            <w:r w:rsidRPr="004D79AB">
              <w:rPr>
                <w:rFonts w:ascii="Arial" w:eastAsia="Calibri" w:hAnsi="Arial" w:cs="Arial"/>
                <w:color w:val="000000"/>
                <w:kern w:val="24"/>
                <w:sz w:val="20"/>
                <w:lang w:val="vi-VN"/>
              </w:rPr>
              <w:t xml:space="preserve"> </w:t>
            </w:r>
            <w:r w:rsidRPr="004D79AB">
              <w:rPr>
                <w:rFonts w:ascii="Arial" w:eastAsia="Calibri" w:hAnsi="Arial" w:cs="Arial"/>
                <w:color w:val="000000"/>
                <w:kern w:val="24"/>
                <w:sz w:val="20"/>
              </w:rPr>
              <w:t>seem</w:t>
            </w:r>
            <w:r w:rsidRPr="004D79AB">
              <w:rPr>
                <w:rFonts w:ascii="Arial" w:eastAsia="Calibri" w:hAnsi="Arial" w:cs="Arial"/>
                <w:color w:val="000000"/>
                <w:kern w:val="24"/>
                <w:sz w:val="20"/>
                <w:lang w:val="mk-MK"/>
              </w:rPr>
              <w:t xml:space="preserve"> </w:t>
            </w:r>
            <w:r w:rsidRPr="004D79AB">
              <w:rPr>
                <w:rFonts w:ascii="Arial" w:eastAsia="Calibri" w:hAnsi="Arial" w:cs="Arial"/>
                <w:color w:val="000000"/>
                <w:kern w:val="24"/>
                <w:sz w:val="20"/>
              </w:rPr>
              <w:t>neutral</w:t>
            </w:r>
            <w:r w:rsidRPr="004D79AB">
              <w:rPr>
                <w:rFonts w:ascii="Arial" w:eastAsia="Calibri" w:hAnsi="Arial" w:cs="Arial"/>
                <w:color w:val="000000"/>
                <w:kern w:val="24"/>
                <w:sz w:val="20"/>
                <w:lang w:val="ka-GE"/>
              </w:rPr>
              <w:t xml:space="preserve"> </w:t>
            </w:r>
            <w:r w:rsidRPr="004D79AB">
              <w:rPr>
                <w:rFonts w:ascii="Arial" w:eastAsia="Calibri" w:hAnsi="Arial" w:cs="Arial"/>
                <w:color w:val="000000"/>
                <w:kern w:val="24"/>
                <w:sz w:val="20"/>
              </w:rPr>
              <w:t>at</w:t>
            </w:r>
            <w:r w:rsidRPr="004D79AB">
              <w:rPr>
                <w:rFonts w:ascii="Arial" w:eastAsia="Calibri" w:hAnsi="Arial" w:cs="Arial"/>
                <w:color w:val="000000"/>
                <w:kern w:val="24"/>
                <w:sz w:val="20"/>
                <w:lang w:val="mt-MT"/>
              </w:rPr>
              <w:t xml:space="preserve"> </w:t>
            </w:r>
            <w:r w:rsidRPr="004D79AB">
              <w:rPr>
                <w:rFonts w:ascii="Arial" w:eastAsia="Calibri" w:hAnsi="Arial" w:cs="Arial"/>
                <w:color w:val="000000"/>
                <w:kern w:val="24"/>
                <w:sz w:val="20"/>
              </w:rPr>
              <w:t>face</w:t>
            </w:r>
            <w:r w:rsidRPr="004D79AB">
              <w:rPr>
                <w:rFonts w:ascii="Arial" w:eastAsia="Calibri" w:hAnsi="Arial" w:cs="Arial"/>
                <w:color w:val="000000"/>
                <w:kern w:val="24"/>
                <w:sz w:val="20"/>
                <w:lang w:val="kk-KZ"/>
              </w:rPr>
              <w:t xml:space="preserve"> </w:t>
            </w:r>
            <w:r w:rsidRPr="004D79AB">
              <w:rPr>
                <w:rFonts w:ascii="Arial" w:eastAsia="Calibri" w:hAnsi="Arial" w:cs="Arial"/>
                <w:color w:val="000000"/>
                <w:kern w:val="24"/>
                <w:sz w:val="20"/>
              </w:rPr>
              <w:t>value</w:t>
            </w:r>
            <w:r w:rsidRPr="004D79AB">
              <w:rPr>
                <w:rFonts w:ascii="Arial" w:eastAsia="Calibri" w:hAnsi="Arial" w:cs="Arial"/>
                <w:color w:val="000000"/>
                <w:kern w:val="24"/>
                <w:sz w:val="20"/>
                <w:cs/>
                <w:lang w:bidi="bn-IN"/>
              </w:rPr>
              <w:t>,</w:t>
            </w:r>
            <w:r w:rsidRPr="004D79AB">
              <w:rPr>
                <w:rFonts w:ascii="Arial" w:eastAsia="Calibri" w:hAnsi="Arial" w:cs="Arial"/>
                <w:color w:val="000000"/>
                <w:kern w:val="24"/>
                <w:sz w:val="20"/>
                <w:cs/>
                <w:lang w:bidi="pa-IN"/>
              </w:rPr>
              <w:t xml:space="preserve"> </w:t>
            </w:r>
            <w:r w:rsidRPr="004D79AB">
              <w:rPr>
                <w:rFonts w:ascii="Arial" w:eastAsia="Calibri" w:hAnsi="Arial" w:cs="Arial"/>
                <w:color w:val="000000"/>
                <w:kern w:val="24"/>
                <w:sz w:val="20"/>
              </w:rPr>
              <w:t>given</w:t>
            </w:r>
            <w:r w:rsidRPr="004D79AB">
              <w:rPr>
                <w:rFonts w:ascii="Arial" w:eastAsia="Calibri" w:hAnsi="Arial" w:cs="Arial"/>
                <w:color w:val="000000"/>
                <w:kern w:val="24"/>
                <w:sz w:val="20"/>
                <w:cs/>
                <w:lang w:bidi="ml-IN"/>
              </w:rPr>
              <w:t xml:space="preserve"> </w:t>
            </w:r>
            <w:r w:rsidRPr="004D79AB">
              <w:rPr>
                <w:rFonts w:ascii="Arial" w:eastAsia="Calibri" w:hAnsi="Arial" w:cs="Arial"/>
                <w:color w:val="000000"/>
                <w:kern w:val="24"/>
                <w:sz w:val="20"/>
              </w:rPr>
              <w:t>that</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rPr>
              <w:t>considerably more women than men</w:t>
            </w:r>
            <w:r w:rsidRPr="004D79AB">
              <w:rPr>
                <w:rFonts w:ascii="Arial" w:eastAsia="Calibri" w:hAnsi="Arial" w:cs="Arial"/>
                <w:color w:val="000000"/>
                <w:kern w:val="24"/>
                <w:sz w:val="20"/>
                <w:lang w:val="om-Ethi-ET"/>
              </w:rPr>
              <w:t xml:space="preserve"> </w:t>
            </w:r>
            <w:r w:rsidRPr="004D79AB">
              <w:rPr>
                <w:rFonts w:ascii="Arial" w:eastAsia="Calibri" w:hAnsi="Arial" w:cs="Arial"/>
                <w:color w:val="000000"/>
                <w:kern w:val="24"/>
                <w:sz w:val="20"/>
              </w:rPr>
              <w:t>are</w:t>
            </w:r>
            <w:r w:rsidRPr="004D79AB">
              <w:rPr>
                <w:rFonts w:ascii="Arial" w:eastAsia="Calibri" w:hAnsi="Arial" w:cs="Arial"/>
                <w:color w:val="000000"/>
                <w:kern w:val="24"/>
                <w:sz w:val="20"/>
                <w:lang w:val="la-Latn"/>
              </w:rPr>
              <w:t xml:space="preserve"> </w:t>
            </w:r>
            <w:r w:rsidRPr="004D79AB">
              <w:rPr>
                <w:rFonts w:ascii="Arial" w:eastAsia="Calibri" w:hAnsi="Arial" w:cs="Arial"/>
                <w:color w:val="000000"/>
                <w:kern w:val="24"/>
                <w:sz w:val="20"/>
              </w:rPr>
              <w:t xml:space="preserve">part-time employees, this can be an indirect form of discrimination. </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color w:val="000000"/>
                <w:kern w:val="24"/>
                <w:sz w:val="20"/>
              </w:rPr>
            </w:pPr>
            <w:r w:rsidRPr="00157812">
              <w:rPr>
                <w:rFonts w:ascii="Arial" w:eastAsia="+mn-ea" w:hAnsi="Arial" w:cs="Arial"/>
                <w:b/>
                <w:bCs/>
                <w:color w:val="000000"/>
                <w:kern w:val="24"/>
                <w:sz w:val="20"/>
              </w:rPr>
              <w:t>Incorrect</w:t>
            </w:r>
            <w:r w:rsidRPr="00157812">
              <w:rPr>
                <w:rFonts w:ascii="Arial" w:eastAsia="+mn-ea" w:hAnsi="Arial" w:cs="Arial"/>
                <w:b/>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Alth</w:t>
            </w:r>
            <w:r w:rsidRPr="004D79AB">
              <w:rPr>
                <w:rFonts w:ascii="Arial" w:eastAsia="Calibri" w:hAnsi="Arial" w:cs="Arial"/>
                <w:color w:val="000000"/>
                <w:kern w:val="24"/>
                <w:sz w:val="20"/>
              </w:rPr>
              <w:t>ough</w:t>
            </w:r>
            <w:r w:rsidRPr="004D79AB">
              <w:rPr>
                <w:rFonts w:ascii="Arial" w:eastAsia="Calibri" w:hAnsi="Arial" w:cs="Arial"/>
                <w:color w:val="000000"/>
                <w:kern w:val="24"/>
                <w:sz w:val="20"/>
                <w:lang w:val="el-GR"/>
              </w:rPr>
              <w:t xml:space="preserve"> </w:t>
            </w:r>
            <w:r w:rsidRPr="004D79AB">
              <w:rPr>
                <w:rFonts w:ascii="Arial" w:eastAsia="Calibri" w:hAnsi="Arial" w:cs="Arial"/>
                <w:color w:val="000000"/>
                <w:kern w:val="24"/>
                <w:sz w:val="20"/>
              </w:rPr>
              <w:t>such</w:t>
            </w:r>
            <w:r w:rsidRPr="004D79AB">
              <w:rPr>
                <w:rFonts w:ascii="Arial" w:eastAsia="Calibri" w:hAnsi="Arial" w:cs="Arial"/>
                <w:color w:val="000000"/>
                <w:kern w:val="24"/>
                <w:sz w:val="20"/>
                <w:rtl/>
                <w:lang w:bidi="he-IL"/>
              </w:rPr>
              <w:t xml:space="preserve"> </w:t>
            </w:r>
            <w:r w:rsidRPr="004D79AB">
              <w:rPr>
                <w:rFonts w:ascii="Arial" w:eastAsia="Calibri" w:hAnsi="Arial" w:cs="Arial"/>
                <w:color w:val="000000"/>
                <w:kern w:val="24"/>
                <w:sz w:val="20"/>
              </w:rPr>
              <w:t>a</w:t>
            </w:r>
            <w:r w:rsidRPr="004D79AB">
              <w:rPr>
                <w:rFonts w:ascii="Arial" w:eastAsia="Calibri" w:hAnsi="Arial" w:cs="Arial"/>
                <w:color w:val="000000"/>
                <w:kern w:val="24"/>
                <w:sz w:val="20"/>
                <w:lang w:val="is-IS"/>
              </w:rPr>
              <w:t xml:space="preserve"> </w:t>
            </w:r>
            <w:r w:rsidRPr="004D79AB">
              <w:rPr>
                <w:rFonts w:ascii="Arial" w:eastAsia="Calibri" w:hAnsi="Arial" w:cs="Arial"/>
                <w:color w:val="000000"/>
                <w:kern w:val="24"/>
                <w:sz w:val="20"/>
              </w:rPr>
              <w:t>practice</w:t>
            </w:r>
            <w:r w:rsidRPr="004D79AB">
              <w:rPr>
                <w:rFonts w:ascii="Arial" w:eastAsia="Calibri" w:hAnsi="Arial" w:cs="Arial"/>
                <w:color w:val="000000"/>
                <w:kern w:val="24"/>
                <w:sz w:val="20"/>
                <w:lang w:val="ro-RO"/>
              </w:rPr>
              <w:t xml:space="preserve"> </w:t>
            </w:r>
            <w:r w:rsidRPr="004D79AB">
              <w:rPr>
                <w:rFonts w:ascii="Arial" w:eastAsia="Calibri" w:hAnsi="Arial" w:cs="Arial"/>
                <w:color w:val="000000"/>
                <w:kern w:val="24"/>
                <w:sz w:val="20"/>
              </w:rPr>
              <w:t>may</w:t>
            </w:r>
            <w:r w:rsidRPr="004D79AB">
              <w:rPr>
                <w:rFonts w:ascii="Arial" w:eastAsia="Calibri" w:hAnsi="Arial" w:cs="Arial"/>
                <w:color w:val="000000"/>
                <w:kern w:val="24"/>
                <w:sz w:val="20"/>
                <w:lang w:val="sq-AL"/>
              </w:rPr>
              <w:t xml:space="preserve"> </w:t>
            </w:r>
            <w:r w:rsidRPr="004D79AB">
              <w:rPr>
                <w:rFonts w:ascii="Arial" w:eastAsia="Calibri" w:hAnsi="Arial" w:cs="Arial"/>
                <w:color w:val="000000"/>
                <w:kern w:val="24"/>
                <w:sz w:val="20"/>
              </w:rPr>
              <w:t>seem</w:t>
            </w:r>
            <w:r w:rsidRPr="004D79AB">
              <w:rPr>
                <w:rFonts w:ascii="Arial" w:eastAsia="Calibri" w:hAnsi="Arial" w:cs="Arial"/>
                <w:color w:val="000000"/>
                <w:kern w:val="24"/>
                <w:sz w:val="20"/>
                <w:lang w:val="id-ID"/>
              </w:rPr>
              <w:t xml:space="preserve"> </w:t>
            </w:r>
            <w:r w:rsidRPr="004D79AB">
              <w:rPr>
                <w:rFonts w:ascii="Arial" w:eastAsia="Calibri" w:hAnsi="Arial" w:cs="Arial"/>
                <w:color w:val="000000"/>
                <w:kern w:val="24"/>
                <w:sz w:val="20"/>
              </w:rPr>
              <w:t>neutral</w:t>
            </w:r>
            <w:r w:rsidRPr="004D79AB">
              <w:rPr>
                <w:rFonts w:ascii="Arial" w:eastAsia="Calibri" w:hAnsi="Arial" w:cs="Arial"/>
                <w:color w:val="000000"/>
                <w:kern w:val="24"/>
                <w:sz w:val="20"/>
                <w:rtl/>
                <w:lang w:bidi="fa-IR"/>
              </w:rPr>
              <w:t xml:space="preserve"> </w:t>
            </w:r>
            <w:r w:rsidRPr="004D79AB">
              <w:rPr>
                <w:rFonts w:ascii="Arial" w:eastAsia="Calibri" w:hAnsi="Arial" w:cs="Arial"/>
                <w:color w:val="000000"/>
                <w:kern w:val="24"/>
                <w:sz w:val="20"/>
              </w:rPr>
              <w:t>at face</w:t>
            </w:r>
            <w:r w:rsidRPr="004D79AB">
              <w:rPr>
                <w:rFonts w:ascii="Arial" w:eastAsia="Calibri" w:hAnsi="Arial" w:cs="Arial"/>
                <w:color w:val="000000"/>
                <w:kern w:val="24"/>
                <w:sz w:val="20"/>
                <w:lang w:val="ts-ZA"/>
              </w:rPr>
              <w:t xml:space="preserve"> </w:t>
            </w:r>
            <w:r w:rsidRPr="004D79AB">
              <w:rPr>
                <w:rFonts w:ascii="Arial" w:eastAsia="Calibri" w:hAnsi="Arial" w:cs="Arial"/>
                <w:color w:val="000000"/>
                <w:kern w:val="24"/>
                <w:sz w:val="20"/>
              </w:rPr>
              <w:t>value</w:t>
            </w:r>
            <w:r w:rsidRPr="004D79AB">
              <w:rPr>
                <w:rFonts w:ascii="Arial" w:eastAsia="Calibri" w:hAnsi="Arial" w:cs="Arial"/>
                <w:color w:val="000000"/>
                <w:kern w:val="24"/>
                <w:sz w:val="20"/>
                <w:lang w:val="ka-GE"/>
              </w:rPr>
              <w:t>,</w:t>
            </w:r>
            <w:r w:rsidRPr="004D79AB">
              <w:rPr>
                <w:rFonts w:ascii="Arial" w:eastAsia="Calibri" w:hAnsi="Arial" w:cs="Arial"/>
                <w:color w:val="000000"/>
                <w:kern w:val="24"/>
                <w:sz w:val="20"/>
                <w:lang w:val="fo-FO"/>
              </w:rPr>
              <w:t xml:space="preserve"> </w:t>
            </w:r>
            <w:r w:rsidRPr="004D79AB">
              <w:rPr>
                <w:rFonts w:ascii="Arial" w:eastAsia="Calibri" w:hAnsi="Arial" w:cs="Arial"/>
                <w:color w:val="000000"/>
                <w:kern w:val="24"/>
                <w:sz w:val="20"/>
              </w:rPr>
              <w:t>given</w:t>
            </w:r>
            <w:r w:rsidRPr="004D79AB">
              <w:rPr>
                <w:rFonts w:ascii="Arial" w:eastAsia="Calibri" w:hAnsi="Arial" w:cs="Arial"/>
                <w:color w:val="000000"/>
                <w:kern w:val="24"/>
                <w:sz w:val="20"/>
                <w:lang w:val="ms-MY"/>
              </w:rPr>
              <w:t xml:space="preserve"> </w:t>
            </w:r>
            <w:r w:rsidRPr="004D79AB">
              <w:rPr>
                <w:rFonts w:ascii="Arial" w:eastAsia="Calibri" w:hAnsi="Arial" w:cs="Arial"/>
                <w:color w:val="000000"/>
                <w:kern w:val="24"/>
                <w:sz w:val="20"/>
              </w:rPr>
              <w:t>that</w:t>
            </w:r>
            <w:r w:rsidRPr="004D79AB">
              <w:rPr>
                <w:rFonts w:ascii="Arial" w:eastAsia="Calibri" w:hAnsi="Arial" w:cs="Arial"/>
                <w:color w:val="000000"/>
                <w:kern w:val="24"/>
                <w:sz w:val="20"/>
                <w:lang w:val="uz-Latn-UZ"/>
              </w:rPr>
              <w:t xml:space="preserve"> </w:t>
            </w:r>
            <w:r w:rsidRPr="004D79AB">
              <w:rPr>
                <w:rFonts w:ascii="Arial" w:eastAsia="Calibri" w:hAnsi="Arial" w:cs="Arial"/>
                <w:color w:val="000000"/>
                <w:kern w:val="24"/>
                <w:sz w:val="20"/>
              </w:rPr>
              <w:t>considerably</w:t>
            </w:r>
            <w:r w:rsidRPr="004D79AB">
              <w:rPr>
                <w:rFonts w:ascii="Arial" w:eastAsia="Calibri" w:hAnsi="Arial" w:cs="Arial"/>
                <w:color w:val="000000"/>
                <w:kern w:val="24"/>
                <w:sz w:val="20"/>
                <w:lang w:val="mn-MN"/>
              </w:rPr>
              <w:t xml:space="preserve"> </w:t>
            </w:r>
            <w:r w:rsidRPr="004D79AB">
              <w:rPr>
                <w:rFonts w:ascii="Arial" w:eastAsia="Calibri" w:hAnsi="Arial" w:cs="Arial"/>
                <w:color w:val="000000"/>
                <w:kern w:val="24"/>
                <w:sz w:val="20"/>
              </w:rPr>
              <w:t>more</w:t>
            </w:r>
            <w:r w:rsidRPr="004D79AB">
              <w:rPr>
                <w:rFonts w:ascii="Arial" w:eastAsia="Calibri" w:hAnsi="Arial" w:cs="Arial"/>
                <w:color w:val="000000"/>
                <w:kern w:val="24"/>
                <w:sz w:val="20"/>
                <w:cs/>
                <w:lang w:bidi="my-MM"/>
              </w:rPr>
              <w:t xml:space="preserve"> </w:t>
            </w:r>
            <w:r w:rsidRPr="004D79AB">
              <w:rPr>
                <w:rFonts w:ascii="Arial" w:eastAsia="Calibri" w:hAnsi="Arial" w:cs="Arial"/>
                <w:color w:val="000000"/>
                <w:kern w:val="24"/>
                <w:sz w:val="20"/>
              </w:rPr>
              <w:t>women than</w:t>
            </w:r>
            <w:r w:rsidRPr="004D79AB">
              <w:rPr>
                <w:rFonts w:ascii="Arial" w:eastAsia="Calibri" w:hAnsi="Arial" w:cs="Arial"/>
                <w:color w:val="000000"/>
                <w:kern w:val="24"/>
                <w:sz w:val="20"/>
                <w:rtl/>
                <w:lang w:bidi="ks-Arab"/>
              </w:rPr>
              <w:t xml:space="preserve"> </w:t>
            </w:r>
            <w:r w:rsidRPr="004D79AB">
              <w:rPr>
                <w:rFonts w:ascii="Arial" w:eastAsia="Calibri" w:hAnsi="Arial" w:cs="Arial"/>
                <w:color w:val="000000"/>
                <w:kern w:val="24"/>
                <w:sz w:val="20"/>
              </w:rPr>
              <w:t>men are</w:t>
            </w:r>
            <w:r w:rsidRPr="004D79AB">
              <w:rPr>
                <w:rFonts w:ascii="Arial" w:eastAsia="Calibri" w:hAnsi="Arial" w:cs="Arial"/>
                <w:color w:val="000000"/>
                <w:kern w:val="24"/>
                <w:sz w:val="20"/>
                <w:lang w:val="ha-Latn-NG"/>
              </w:rPr>
              <w:t xml:space="preserve"> </w:t>
            </w:r>
            <w:r w:rsidRPr="004D79AB">
              <w:rPr>
                <w:rFonts w:ascii="Arial" w:eastAsia="Calibri" w:hAnsi="Arial" w:cs="Arial"/>
                <w:color w:val="000000"/>
                <w:kern w:val="24"/>
                <w:sz w:val="20"/>
              </w:rPr>
              <w:t>part-time</w:t>
            </w:r>
            <w:r w:rsidRPr="004D79AB">
              <w:rPr>
                <w:rFonts w:ascii="Arial" w:eastAsia="Calibri" w:hAnsi="Arial" w:cs="Arial"/>
                <w:color w:val="000000"/>
                <w:kern w:val="24"/>
                <w:sz w:val="20"/>
                <w:lang w:val="om-Ethi-ET"/>
              </w:rPr>
              <w:t xml:space="preserve"> </w:t>
            </w:r>
            <w:r w:rsidRPr="004D79AB">
              <w:rPr>
                <w:rFonts w:ascii="Arial" w:eastAsia="Calibri" w:hAnsi="Arial" w:cs="Arial"/>
                <w:color w:val="000000"/>
                <w:kern w:val="24"/>
                <w:sz w:val="20"/>
              </w:rPr>
              <w:t xml:space="preserve">employees, this can be an indirect form of discrimination. </w:t>
            </w:r>
          </w:p>
          <w:p w:rsidR="001A0C41" w:rsidRDefault="001A0C41" w:rsidP="004D79AB">
            <w:pPr>
              <w:pStyle w:val="NormalWeb"/>
              <w:spacing w:before="0" w:beforeAutospacing="0" w:after="0" w:afterAutospacing="0"/>
              <w:rPr>
                <w:rFonts w:ascii="Arial" w:eastAsia="Calibri" w:hAnsi="Arial" w:cs="Arial"/>
                <w:color w:val="000000"/>
                <w:kern w:val="24"/>
                <w:sz w:val="20"/>
              </w:rPr>
            </w:pPr>
          </w:p>
          <w:p w:rsidR="00BB59FB" w:rsidRPr="004D79AB" w:rsidRDefault="00DD1F38" w:rsidP="004D79AB">
            <w:pPr>
              <w:pStyle w:val="NormalWeb"/>
              <w:spacing w:before="0" w:beforeAutospacing="0" w:after="0" w:afterAutospacing="0"/>
              <w:rPr>
                <w:rFonts w:ascii="Arial" w:hAnsi="Arial" w:cs="Arial"/>
                <w:sz w:val="20"/>
              </w:rPr>
            </w:pPr>
            <w:r>
              <w:rPr>
                <w:rFonts w:ascii="Arial" w:hAnsi="Arial" w:cs="Arial"/>
                <w:noProof/>
                <w:sz w:val="20"/>
                <w:lang w:eastAsia="en-GB"/>
              </w:rPr>
              <mc:AlternateContent>
                <mc:Choice Requires="wps">
                  <w:drawing>
                    <wp:anchor distT="0" distB="0" distL="114300" distR="114300" simplePos="0" relativeHeight="251659264" behindDoc="0" locked="0" layoutInCell="1" allowOverlap="1" wp14:anchorId="2D7F8625" wp14:editId="104A14C8">
                      <wp:simplePos x="0" y="0"/>
                      <wp:positionH relativeFrom="column">
                        <wp:posOffset>1905</wp:posOffset>
                      </wp:positionH>
                      <wp:positionV relativeFrom="paragraph">
                        <wp:posOffset>98425</wp:posOffset>
                      </wp:positionV>
                      <wp:extent cx="5669280" cy="0"/>
                      <wp:effectExtent l="12700" t="12700" r="13970" b="63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5pt;margin-top:7.75pt;width:446.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x2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"/>
                  </w:pict>
                </mc:Fallback>
              </mc:AlternateContent>
            </w: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Quiz – 3</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A </w:t>
            </w:r>
            <w:ins w:id="643" w:author="Terada Saori" w:date="2013-07-03T09:14:00Z">
              <w:r w:rsidR="002359EE">
                <w:rPr>
                  <w:rFonts w:ascii="Arial" w:eastAsia="+mn-ea" w:hAnsi="Arial" w:cs="Arial"/>
                  <w:color w:val="000000"/>
                  <w:kern w:val="24"/>
                  <w:sz w:val="20"/>
                </w:rPr>
                <w:t xml:space="preserve">qualified </w:t>
              </w:r>
            </w:ins>
            <w:r w:rsidRPr="004D79AB">
              <w:rPr>
                <w:rFonts w:ascii="Arial" w:eastAsia="+mn-ea" w:hAnsi="Arial" w:cs="Arial"/>
                <w:color w:val="000000"/>
                <w:kern w:val="24"/>
                <w:sz w:val="20"/>
              </w:rPr>
              <w:t>man is turned away from a secretarial job because of his sex. Is this gender</w:t>
            </w:r>
            <w:ins w:id="644" w:author="Terada Saori" w:date="2013-07-03T09:14:00Z">
              <w:r w:rsidR="002359EE">
                <w:rPr>
                  <w:rFonts w:ascii="Arial" w:eastAsia="+mn-ea" w:hAnsi="Arial" w:cs="Arial"/>
                  <w:color w:val="000000"/>
                  <w:kern w:val="24"/>
                  <w:sz w:val="20"/>
                </w:rPr>
                <w:t>-based</w:t>
              </w:r>
            </w:ins>
            <w:r w:rsidRPr="004D79AB">
              <w:rPr>
                <w:rFonts w:ascii="Arial" w:eastAsia="+mn-ea" w:hAnsi="Arial" w:cs="Arial"/>
                <w:color w:val="000000"/>
                <w:kern w:val="24"/>
                <w:sz w:val="20"/>
              </w:rPr>
              <w:t xml:space="preserve"> discrimination? </w:t>
            </w:r>
          </w:p>
          <w:p w:rsidR="00BB59FB" w:rsidRPr="004D79AB" w:rsidRDefault="00BB59FB" w:rsidP="004D79AB">
            <w:pPr>
              <w:pStyle w:val="NormalWeb"/>
              <w:spacing w:before="0" w:beforeAutospacing="0" w:after="0" w:afterAutospacing="0"/>
              <w:rPr>
                <w:rFonts w:ascii="Arial" w:hAnsi="Arial" w:cs="Arial"/>
                <w:sz w:val="20"/>
              </w:rPr>
            </w:pPr>
          </w:p>
          <w:p w:rsidR="00BB59FB" w:rsidRPr="005E09EF" w:rsidRDefault="00BB59FB" w:rsidP="004D79AB">
            <w:pPr>
              <w:pStyle w:val="NormalWeb"/>
              <w:spacing w:before="0" w:beforeAutospacing="0" w:after="0" w:afterAutospacing="0"/>
              <w:rPr>
                <w:rFonts w:ascii="Arial" w:hAnsi="Arial" w:cs="Arial"/>
                <w:b/>
                <w:sz w:val="20"/>
              </w:rPr>
            </w:pPr>
            <w:r w:rsidRPr="005E09EF">
              <w:rPr>
                <w:rFonts w:ascii="Arial" w:eastAsia="+mn-ea" w:hAnsi="Arial" w:cs="Arial"/>
                <w:b/>
                <w:bCs/>
                <w:color w:val="000000"/>
                <w:kern w:val="24"/>
                <w:sz w:val="20"/>
              </w:rPr>
              <w:t>Yes</w:t>
            </w: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No</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Feedback</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Correct</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That</w:t>
            </w:r>
            <w:r w:rsidRPr="004D79AB">
              <w:rPr>
                <w:rFonts w:ascii="Arial" w:eastAsia="Calibri" w:hAnsi="Arial" w:cs="Arial"/>
                <w:color w:val="000000"/>
                <w:kern w:val="24"/>
                <w:sz w:val="20"/>
              </w:rPr>
              <w:t>'s</w:t>
            </w:r>
            <w:r w:rsidRPr="004D79AB">
              <w:rPr>
                <w:rFonts w:ascii="Arial" w:eastAsia="Calibri" w:hAnsi="Arial" w:cs="Arial"/>
                <w:color w:val="000000"/>
                <w:kern w:val="24"/>
                <w:sz w:val="20"/>
                <w:lang w:val="da-DK"/>
              </w:rPr>
              <w:t xml:space="preserve"> </w:t>
            </w:r>
            <w:r w:rsidRPr="004D79AB">
              <w:rPr>
                <w:rFonts w:ascii="Arial" w:eastAsia="Calibri" w:hAnsi="Arial" w:cs="Arial"/>
                <w:color w:val="000000"/>
                <w:kern w:val="24"/>
                <w:sz w:val="20"/>
              </w:rPr>
              <w:t>right</w:t>
            </w:r>
            <w:r w:rsidRPr="00DD1F38">
              <w:rPr>
                <w:rFonts w:ascii="Arial" w:eastAsia="Calibri" w:hAnsi="Arial" w:cs="Arial"/>
                <w:color w:val="000000"/>
                <w:kern w:val="24"/>
                <w:sz w:val="20"/>
              </w:rPr>
              <w:t>!</w:t>
            </w:r>
            <w:r w:rsidRPr="004D79AB">
              <w:rPr>
                <w:rFonts w:ascii="Arial" w:eastAsia="Calibri" w:hAnsi="Arial" w:cs="Arial"/>
                <w:color w:val="000000"/>
                <w:kern w:val="24"/>
                <w:sz w:val="20"/>
                <w:rtl/>
                <w:lang w:bidi="he-IL"/>
              </w:rPr>
              <w:t xml:space="preserve"> </w:t>
            </w:r>
            <w:r w:rsidRPr="004D79AB">
              <w:rPr>
                <w:rFonts w:ascii="Arial" w:eastAsia="Calibri" w:hAnsi="Arial" w:cs="Arial"/>
                <w:color w:val="000000"/>
                <w:kern w:val="24"/>
                <w:sz w:val="20"/>
                <w:lang w:val="hu-HU"/>
              </w:rPr>
              <w:t xml:space="preserve"> </w:t>
            </w:r>
            <w:r w:rsidRPr="004D79AB">
              <w:rPr>
                <w:rFonts w:ascii="Arial" w:eastAsia="Calibri" w:hAnsi="Arial" w:cs="Arial"/>
                <w:color w:val="000000"/>
                <w:kern w:val="24"/>
                <w:sz w:val="20"/>
              </w:rPr>
              <w:t>Most</w:t>
            </w:r>
            <w:r w:rsidRPr="004D79AB">
              <w:rPr>
                <w:rFonts w:ascii="Arial" w:eastAsia="Calibri" w:hAnsi="Arial" w:cs="Arial"/>
                <w:color w:val="000000"/>
                <w:kern w:val="24"/>
                <w:sz w:val="20"/>
                <w:lang w:val="nl-NL"/>
              </w:rPr>
              <w:t xml:space="preserve"> </w:t>
            </w:r>
            <w:r w:rsidRPr="004D79AB">
              <w:rPr>
                <w:rFonts w:ascii="Arial" w:eastAsia="Calibri" w:hAnsi="Arial" w:cs="Arial"/>
                <w:color w:val="000000"/>
                <w:kern w:val="24"/>
                <w:sz w:val="20"/>
              </w:rPr>
              <w:t>gender</w:t>
            </w:r>
            <w:r w:rsidRPr="004D79AB">
              <w:rPr>
                <w:rFonts w:ascii="Arial" w:eastAsia="Calibri" w:hAnsi="Arial" w:cs="Arial"/>
                <w:color w:val="000000"/>
                <w:kern w:val="24"/>
                <w:sz w:val="20"/>
                <w:lang w:val="hr-HR"/>
              </w:rPr>
              <w:t>-</w:t>
            </w:r>
            <w:r w:rsidRPr="004D79AB">
              <w:rPr>
                <w:rFonts w:ascii="Arial" w:eastAsia="Calibri" w:hAnsi="Arial" w:cs="Arial"/>
                <w:color w:val="000000"/>
                <w:kern w:val="24"/>
                <w:sz w:val="20"/>
              </w:rPr>
              <w:t>based</w:t>
            </w:r>
            <w:r w:rsidRPr="004D79AB">
              <w:rPr>
                <w:rFonts w:ascii="Arial" w:eastAsia="Calibri" w:hAnsi="Arial" w:cs="Arial"/>
                <w:color w:val="000000"/>
                <w:kern w:val="24"/>
                <w:sz w:val="20"/>
                <w:rtl/>
                <w:lang w:bidi="ur-PK"/>
              </w:rPr>
              <w:t xml:space="preserve"> </w:t>
            </w:r>
            <w:r w:rsidRPr="004D79AB">
              <w:rPr>
                <w:rFonts w:ascii="Arial" w:eastAsia="Calibri" w:hAnsi="Arial" w:cs="Arial"/>
                <w:color w:val="000000"/>
                <w:kern w:val="24"/>
                <w:sz w:val="20"/>
              </w:rPr>
              <w:t>discrimination</w:t>
            </w:r>
            <w:r w:rsidRPr="004D79AB">
              <w:rPr>
                <w:rFonts w:ascii="Arial" w:eastAsia="Calibri" w:hAnsi="Arial" w:cs="Arial"/>
                <w:color w:val="000000"/>
                <w:kern w:val="24"/>
                <w:sz w:val="20"/>
                <w:lang w:val="mk-MK"/>
              </w:rPr>
              <w:t xml:space="preserve"> </w:t>
            </w:r>
            <w:r w:rsidRPr="004D79AB">
              <w:rPr>
                <w:rFonts w:ascii="Arial" w:eastAsia="Calibri" w:hAnsi="Arial" w:cs="Arial"/>
                <w:color w:val="000000"/>
                <w:kern w:val="24"/>
                <w:sz w:val="20"/>
              </w:rPr>
              <w:t>affects</w:t>
            </w:r>
            <w:r w:rsidRPr="004D79AB">
              <w:rPr>
                <w:rFonts w:ascii="Arial" w:eastAsia="Calibri" w:hAnsi="Arial" w:cs="Arial"/>
                <w:color w:val="000000"/>
                <w:kern w:val="24"/>
                <w:sz w:val="20"/>
                <w:lang w:val="ka-GE"/>
              </w:rPr>
              <w:t xml:space="preserve"> </w:t>
            </w:r>
            <w:r w:rsidRPr="004D79AB">
              <w:rPr>
                <w:rFonts w:ascii="Arial" w:eastAsia="Calibri" w:hAnsi="Arial" w:cs="Arial"/>
                <w:color w:val="000000"/>
                <w:kern w:val="24"/>
                <w:sz w:val="20"/>
              </w:rPr>
              <w:t>women</w:t>
            </w:r>
            <w:r w:rsidRPr="004D79AB">
              <w:rPr>
                <w:rFonts w:ascii="Arial" w:eastAsia="Calibri" w:hAnsi="Arial" w:cs="Arial"/>
                <w:color w:val="000000"/>
                <w:kern w:val="24"/>
                <w:sz w:val="20"/>
                <w:rtl/>
                <w:lang w:bidi="yi-Hebr"/>
              </w:rPr>
              <w:t xml:space="preserve"> </w:t>
            </w:r>
            <w:r w:rsidRPr="004D79AB">
              <w:rPr>
                <w:rFonts w:ascii="Arial" w:eastAsia="Calibri" w:hAnsi="Arial" w:cs="Arial"/>
                <w:color w:val="000000"/>
                <w:kern w:val="24"/>
                <w:sz w:val="20"/>
              </w:rPr>
              <w:t>but</w:t>
            </w:r>
            <w:r w:rsidRPr="004D79AB">
              <w:rPr>
                <w:rFonts w:ascii="Arial" w:eastAsia="Calibri" w:hAnsi="Arial" w:cs="Arial"/>
                <w:color w:val="000000"/>
                <w:kern w:val="24"/>
                <w:sz w:val="20"/>
                <w:lang w:val="sw-KE"/>
              </w:rPr>
              <w:t xml:space="preserve"> </w:t>
            </w:r>
            <w:r w:rsidRPr="004D79AB">
              <w:rPr>
                <w:rFonts w:ascii="Arial" w:eastAsia="Calibri" w:hAnsi="Arial" w:cs="Arial"/>
                <w:color w:val="000000"/>
                <w:kern w:val="24"/>
                <w:sz w:val="20"/>
              </w:rPr>
              <w:t>there</w:t>
            </w:r>
            <w:r w:rsidRPr="004D79AB">
              <w:rPr>
                <w:rFonts w:ascii="Arial" w:eastAsia="Calibri" w:hAnsi="Arial" w:cs="Arial"/>
                <w:color w:val="000000"/>
                <w:kern w:val="24"/>
                <w:sz w:val="20"/>
                <w:cs/>
                <w:lang w:bidi="gu-IN"/>
              </w:rPr>
              <w:t xml:space="preserve"> </w:t>
            </w:r>
            <w:r w:rsidRPr="004D79AB">
              <w:rPr>
                <w:rFonts w:ascii="Arial" w:eastAsia="Calibri" w:hAnsi="Arial" w:cs="Arial"/>
                <w:color w:val="000000"/>
                <w:kern w:val="24"/>
                <w:sz w:val="20"/>
              </w:rPr>
              <w:t>are</w:t>
            </w:r>
            <w:r w:rsidRPr="004D79AB">
              <w:rPr>
                <w:rFonts w:ascii="Arial" w:eastAsia="Calibri" w:hAnsi="Arial" w:cs="Arial"/>
                <w:color w:val="000000"/>
                <w:kern w:val="24"/>
                <w:sz w:val="20"/>
                <w:cs/>
                <w:lang w:bidi="kn-IN"/>
              </w:rPr>
              <w:t xml:space="preserve"> </w:t>
            </w:r>
            <w:r w:rsidRPr="004D79AB">
              <w:rPr>
                <w:rFonts w:ascii="Arial" w:eastAsia="Calibri" w:hAnsi="Arial" w:cs="Arial"/>
                <w:color w:val="000000"/>
                <w:kern w:val="24"/>
                <w:sz w:val="20"/>
              </w:rPr>
              <w:t>cases</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rPr>
              <w:t>when</w:t>
            </w:r>
            <w:r w:rsidRPr="004D79AB">
              <w:rPr>
                <w:rFonts w:ascii="Arial" w:eastAsia="Calibri" w:hAnsi="Arial" w:cs="Arial"/>
                <w:color w:val="000000"/>
                <w:kern w:val="24"/>
                <w:sz w:val="20"/>
                <w:lang w:val="gl-ES"/>
              </w:rPr>
              <w:t xml:space="preserve"> </w:t>
            </w:r>
            <w:r w:rsidRPr="004D79AB">
              <w:rPr>
                <w:rFonts w:ascii="Arial" w:eastAsia="Calibri" w:hAnsi="Arial" w:cs="Arial"/>
                <w:color w:val="000000"/>
                <w:kern w:val="24"/>
                <w:sz w:val="20"/>
              </w:rPr>
              <w:t>men</w:t>
            </w:r>
            <w:r w:rsidRPr="004D79AB">
              <w:rPr>
                <w:rFonts w:ascii="Arial" w:eastAsia="Calibri" w:hAnsi="Arial" w:cs="Arial"/>
                <w:color w:val="000000"/>
                <w:kern w:val="24"/>
                <w:sz w:val="20"/>
                <w:rtl/>
                <w:lang w:bidi="syr-SY"/>
              </w:rPr>
              <w:t xml:space="preserve"> </w:t>
            </w:r>
            <w:r w:rsidRPr="004D79AB">
              <w:rPr>
                <w:rFonts w:ascii="Arial" w:eastAsia="Calibri" w:hAnsi="Arial" w:cs="Arial"/>
                <w:color w:val="000000"/>
                <w:kern w:val="24"/>
                <w:sz w:val="20"/>
              </w:rPr>
              <w:t>are affected.</w:t>
            </w:r>
            <w:r w:rsidRPr="004D79AB">
              <w:rPr>
                <w:rFonts w:ascii="Arial" w:eastAsia="Calibri" w:hAnsi="Arial" w:cs="Arial"/>
                <w:color w:val="000000"/>
                <w:kern w:val="24"/>
                <w:sz w:val="20"/>
                <w:lang w:val="ha-Latn-NG"/>
              </w:rPr>
              <w:t xml:space="preserve"> </w:t>
            </w:r>
          </w:p>
          <w:p w:rsidR="00BB59FB" w:rsidRPr="00157812"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color w:val="000000"/>
                <w:kern w:val="24"/>
                <w:sz w:val="20"/>
              </w:rPr>
            </w:pPr>
            <w:r w:rsidRPr="00157812">
              <w:rPr>
                <w:rFonts w:ascii="Arial" w:eastAsia="+mn-ea" w:hAnsi="Arial" w:cs="Arial"/>
                <w:b/>
                <w:bCs/>
                <w:color w:val="000000"/>
                <w:kern w:val="24"/>
                <w:sz w:val="20"/>
              </w:rPr>
              <w:t>Incorrect</w:t>
            </w:r>
            <w:r w:rsidRPr="00157812">
              <w:rPr>
                <w:rFonts w:ascii="Arial" w:eastAsia="+mn-ea" w:hAnsi="Arial" w:cs="Arial"/>
                <w:b/>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You</w:t>
            </w:r>
            <w:r w:rsidRPr="004D79AB">
              <w:rPr>
                <w:rFonts w:ascii="Arial" w:eastAsia="+mn-ea" w:hAnsi="Arial" w:cs="Arial"/>
                <w:color w:val="000000"/>
                <w:kern w:val="24"/>
                <w:sz w:val="20"/>
                <w:lang w:val="ca-ES"/>
              </w:rPr>
              <w:t xml:space="preserve"> </w:t>
            </w:r>
            <w:r w:rsidRPr="004D79AB">
              <w:rPr>
                <w:rFonts w:ascii="Arial" w:eastAsia="Calibri" w:hAnsi="Arial" w:cs="Arial"/>
                <w:color w:val="000000"/>
                <w:kern w:val="24"/>
                <w:sz w:val="20"/>
              </w:rPr>
              <w:t>did</w:t>
            </w:r>
            <w:r w:rsidRPr="004D79AB">
              <w:rPr>
                <w:rFonts w:ascii="Arial" w:eastAsia="Calibri" w:hAnsi="Arial" w:cs="Arial"/>
                <w:color w:val="000000"/>
                <w:kern w:val="24"/>
                <w:sz w:val="20"/>
                <w:lang w:val="de-DE"/>
              </w:rPr>
              <w:t xml:space="preserve"> </w:t>
            </w:r>
            <w:r w:rsidRPr="004D79AB">
              <w:rPr>
                <w:rFonts w:ascii="Arial" w:eastAsia="Calibri" w:hAnsi="Arial" w:cs="Arial"/>
                <w:color w:val="000000"/>
                <w:kern w:val="24"/>
                <w:sz w:val="20"/>
              </w:rPr>
              <w:t>not</w:t>
            </w:r>
            <w:r w:rsidRPr="004D79AB">
              <w:rPr>
                <w:rFonts w:ascii="Arial" w:eastAsia="Calibri" w:hAnsi="Arial" w:cs="Arial"/>
                <w:color w:val="000000"/>
                <w:kern w:val="24"/>
                <w:sz w:val="20"/>
                <w:lang w:val="fi-FI"/>
              </w:rPr>
              <w:t xml:space="preserve"> </w:t>
            </w:r>
            <w:r w:rsidRPr="004D79AB">
              <w:rPr>
                <w:rFonts w:ascii="Arial" w:eastAsia="Calibri" w:hAnsi="Arial" w:cs="Arial"/>
                <w:color w:val="000000"/>
                <w:kern w:val="24"/>
                <w:sz w:val="20"/>
              </w:rPr>
              <w:t>select</w:t>
            </w:r>
            <w:r w:rsidRPr="004D79AB">
              <w:rPr>
                <w:rFonts w:ascii="Arial" w:eastAsia="Calibri" w:hAnsi="Arial" w:cs="Arial"/>
                <w:color w:val="000000"/>
                <w:kern w:val="24"/>
                <w:sz w:val="20"/>
                <w:lang w:eastAsia="ko-KR"/>
              </w:rPr>
              <w:t xml:space="preserve"> </w:t>
            </w:r>
            <w:r w:rsidRPr="004D79AB">
              <w:rPr>
                <w:rFonts w:ascii="Arial" w:eastAsia="Calibri" w:hAnsi="Arial" w:cs="Arial"/>
                <w:color w:val="000000"/>
                <w:kern w:val="24"/>
                <w:sz w:val="20"/>
              </w:rPr>
              <w:t>the</w:t>
            </w:r>
            <w:r w:rsidRPr="000B5462">
              <w:rPr>
                <w:rFonts w:ascii="Arial" w:eastAsia="Calibri" w:hAnsi="Arial" w:cs="Arial"/>
                <w:color w:val="000000"/>
                <w:kern w:val="24"/>
                <w:sz w:val="20"/>
                <w:rPrChange w:id="645" w:author="Itc145 Itc145" w:date="2013-07-03T10:07:00Z">
                  <w:rPr>
                    <w:rFonts w:ascii="Arial" w:eastAsia="Calibri" w:hAnsi="Arial" w:cs="Arial"/>
                    <w:color w:val="000000"/>
                    <w:kern w:val="24"/>
                    <w:sz w:val="20"/>
                    <w:szCs w:val="22"/>
                    <w:lang w:val="pt-PT"/>
                  </w:rPr>
                </w:rPrChange>
              </w:rPr>
              <w:t xml:space="preserve"> </w:t>
            </w:r>
            <w:r w:rsidRPr="004D79AB">
              <w:rPr>
                <w:rFonts w:ascii="Arial" w:eastAsia="Calibri" w:hAnsi="Arial" w:cs="Arial"/>
                <w:color w:val="000000"/>
                <w:kern w:val="24"/>
                <w:sz w:val="20"/>
              </w:rPr>
              <w:t>correct</w:t>
            </w:r>
            <w:r w:rsidRPr="004D79AB">
              <w:rPr>
                <w:rFonts w:ascii="Arial" w:eastAsia="Calibri" w:hAnsi="Arial" w:cs="Arial"/>
                <w:color w:val="000000"/>
                <w:kern w:val="24"/>
                <w:sz w:val="20"/>
                <w:cs/>
                <w:lang w:bidi="th-TH"/>
              </w:rPr>
              <w:t xml:space="preserve"> </w:t>
            </w:r>
            <w:r w:rsidRPr="004D79AB">
              <w:rPr>
                <w:rFonts w:ascii="Arial" w:eastAsia="Calibri" w:hAnsi="Arial" w:cs="Arial"/>
                <w:color w:val="000000"/>
                <w:kern w:val="24"/>
                <w:sz w:val="20"/>
              </w:rPr>
              <w:t>response</w:t>
            </w:r>
            <w:r w:rsidRPr="004D79AB">
              <w:rPr>
                <w:rFonts w:ascii="Arial" w:eastAsia="Calibri" w:hAnsi="Arial" w:cs="Arial"/>
                <w:color w:val="000000"/>
                <w:kern w:val="24"/>
                <w:sz w:val="20"/>
                <w:lang w:val="lt-LT"/>
              </w:rPr>
              <w:t>.</w:t>
            </w:r>
            <w:r w:rsidRPr="004D79AB">
              <w:rPr>
                <w:rFonts w:ascii="Arial" w:eastAsia="Calibri" w:hAnsi="Arial" w:cs="Arial"/>
                <w:color w:val="000000"/>
                <w:kern w:val="24"/>
                <w:sz w:val="20"/>
                <w:lang w:val="tg-Cyrl-TJ"/>
              </w:rPr>
              <w:t xml:space="preserve"> </w:t>
            </w:r>
            <w:r w:rsidRPr="004D79AB">
              <w:rPr>
                <w:rFonts w:ascii="Arial" w:eastAsia="Calibri" w:hAnsi="Arial" w:cs="Arial"/>
                <w:color w:val="000000"/>
                <w:kern w:val="24"/>
                <w:sz w:val="20"/>
              </w:rPr>
              <w:t>Most</w:t>
            </w:r>
            <w:r w:rsidRPr="004D79AB">
              <w:rPr>
                <w:rFonts w:ascii="Arial" w:eastAsia="Calibri" w:hAnsi="Arial" w:cs="Arial"/>
                <w:color w:val="000000"/>
                <w:kern w:val="24"/>
                <w:sz w:val="20"/>
                <w:lang w:val="eu-ES"/>
              </w:rPr>
              <w:t xml:space="preserve"> </w:t>
            </w:r>
            <w:r w:rsidRPr="004D79AB">
              <w:rPr>
                <w:rFonts w:ascii="Arial" w:eastAsia="Calibri" w:hAnsi="Arial" w:cs="Arial"/>
                <w:color w:val="000000"/>
                <w:kern w:val="24"/>
                <w:sz w:val="20"/>
              </w:rPr>
              <w:t>gender</w:t>
            </w:r>
            <w:r w:rsidRPr="004D79AB">
              <w:rPr>
                <w:rFonts w:ascii="Arial" w:eastAsia="Calibri" w:hAnsi="Arial" w:cs="Arial"/>
                <w:color w:val="000000"/>
                <w:kern w:val="24"/>
                <w:sz w:val="20"/>
                <w:lang w:val="xh-ZA"/>
              </w:rPr>
              <w:t>-</w:t>
            </w:r>
            <w:r w:rsidRPr="004D79AB">
              <w:rPr>
                <w:rFonts w:ascii="Arial" w:eastAsia="Calibri" w:hAnsi="Arial" w:cs="Arial"/>
                <w:color w:val="000000"/>
                <w:kern w:val="24"/>
                <w:sz w:val="20"/>
              </w:rPr>
              <w:t>based</w:t>
            </w:r>
            <w:r w:rsidRPr="004D79AB">
              <w:rPr>
                <w:rFonts w:ascii="Arial" w:eastAsia="Calibri" w:hAnsi="Arial" w:cs="Arial"/>
                <w:color w:val="000000"/>
                <w:kern w:val="24"/>
                <w:sz w:val="20"/>
                <w:lang w:val="mt-MT"/>
              </w:rPr>
              <w:t xml:space="preserve"> </w:t>
            </w:r>
            <w:r w:rsidRPr="004D79AB">
              <w:rPr>
                <w:rFonts w:ascii="Arial" w:eastAsia="Calibri" w:hAnsi="Arial" w:cs="Arial"/>
                <w:color w:val="000000"/>
                <w:kern w:val="24"/>
                <w:sz w:val="20"/>
              </w:rPr>
              <w:t>discrimination</w:t>
            </w:r>
            <w:r w:rsidRPr="004D79AB">
              <w:rPr>
                <w:rFonts w:ascii="Arial" w:eastAsia="Calibri" w:hAnsi="Arial" w:cs="Arial"/>
                <w:color w:val="000000"/>
                <w:kern w:val="24"/>
                <w:sz w:val="20"/>
                <w:cs/>
                <w:lang w:bidi="ta-IN"/>
              </w:rPr>
              <w:t xml:space="preserve"> </w:t>
            </w:r>
            <w:r w:rsidRPr="004D79AB">
              <w:rPr>
                <w:rFonts w:ascii="Arial" w:eastAsia="Calibri" w:hAnsi="Arial" w:cs="Arial"/>
                <w:color w:val="000000"/>
                <w:kern w:val="24"/>
                <w:sz w:val="20"/>
              </w:rPr>
              <w:t>affects</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rPr>
              <w:t>women</w:t>
            </w:r>
            <w:r w:rsidRPr="004D79AB">
              <w:rPr>
                <w:rFonts w:ascii="Arial" w:eastAsia="Calibri" w:hAnsi="Arial" w:cs="Arial"/>
                <w:color w:val="000000"/>
                <w:kern w:val="24"/>
                <w:sz w:val="20"/>
                <w:cs/>
                <w:lang w:bidi="kok-IN"/>
              </w:rPr>
              <w:t xml:space="preserve"> </w:t>
            </w:r>
            <w:r w:rsidRPr="004D79AB">
              <w:rPr>
                <w:rFonts w:ascii="Arial" w:eastAsia="Calibri" w:hAnsi="Arial" w:cs="Arial"/>
                <w:color w:val="000000"/>
                <w:kern w:val="24"/>
                <w:sz w:val="20"/>
              </w:rPr>
              <w:t>but there</w:t>
            </w:r>
            <w:r w:rsidRPr="004D79AB">
              <w:rPr>
                <w:rFonts w:ascii="Arial" w:eastAsia="Calibri" w:hAnsi="Arial" w:cs="Arial"/>
                <w:color w:val="000000"/>
                <w:kern w:val="24"/>
                <w:sz w:val="20"/>
                <w:cs/>
                <w:lang w:bidi="ne-NP"/>
              </w:rPr>
              <w:t xml:space="preserve"> </w:t>
            </w:r>
            <w:r w:rsidRPr="004D79AB">
              <w:rPr>
                <w:rFonts w:ascii="Arial" w:eastAsia="Calibri" w:hAnsi="Arial" w:cs="Arial"/>
                <w:color w:val="000000"/>
                <w:kern w:val="24"/>
                <w:sz w:val="20"/>
              </w:rPr>
              <w:t xml:space="preserve">are cases such as this one when men are affected. </w:t>
            </w:r>
          </w:p>
          <w:p w:rsidR="001A0C41" w:rsidRDefault="001A0C41" w:rsidP="004D79AB">
            <w:pPr>
              <w:pStyle w:val="NormalWeb"/>
              <w:spacing w:before="0" w:beforeAutospacing="0" w:after="0" w:afterAutospacing="0"/>
              <w:rPr>
                <w:rFonts w:ascii="Arial" w:eastAsia="Calibri" w:hAnsi="Arial" w:cs="Arial"/>
                <w:color w:val="000000"/>
                <w:kern w:val="24"/>
                <w:sz w:val="20"/>
              </w:rPr>
            </w:pPr>
          </w:p>
          <w:p w:rsidR="00BB59FB" w:rsidRPr="004D79AB" w:rsidRDefault="00DD1F38" w:rsidP="004D79AB">
            <w:pPr>
              <w:pStyle w:val="NormalWeb"/>
              <w:spacing w:before="0" w:beforeAutospacing="0" w:after="0" w:afterAutospacing="0"/>
              <w:rPr>
                <w:rFonts w:ascii="Arial" w:hAnsi="Arial" w:cs="Arial"/>
                <w:sz w:val="20"/>
              </w:rPr>
            </w:pPr>
            <w:r>
              <w:rPr>
                <w:rFonts w:ascii="Arial" w:hAnsi="Arial" w:cs="Arial"/>
                <w:noProof/>
                <w:sz w:val="20"/>
                <w:lang w:eastAsia="en-GB"/>
              </w:rPr>
              <mc:AlternateContent>
                <mc:Choice Requires="wps">
                  <w:drawing>
                    <wp:anchor distT="0" distB="0" distL="114300" distR="114300" simplePos="0" relativeHeight="251660288" behindDoc="0" locked="0" layoutInCell="1" allowOverlap="1" wp14:anchorId="050C003F" wp14:editId="38721E38">
                      <wp:simplePos x="0" y="0"/>
                      <wp:positionH relativeFrom="column">
                        <wp:posOffset>1905</wp:posOffset>
                      </wp:positionH>
                      <wp:positionV relativeFrom="paragraph">
                        <wp:posOffset>31115</wp:posOffset>
                      </wp:positionV>
                      <wp:extent cx="5669280" cy="0"/>
                      <wp:effectExtent l="12700" t="8890" r="13970" b="1016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5pt;margin-top:2.45pt;width:446.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ZlH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"/>
                  </w:pict>
                </mc:Fallback>
              </mc:AlternateContent>
            </w: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Quiz – 4</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A terms of reference for a senior management position advertised at the UN states, "Qualified female candidates are especially encouraged to apply." </w:t>
            </w:r>
            <w:del w:id="646" w:author="Terada Saori" w:date="2013-07-03T09:15:00Z">
              <w:r w:rsidRPr="004D79AB" w:rsidDel="002359EE">
                <w:rPr>
                  <w:rFonts w:ascii="Arial" w:eastAsia="+mn-ea" w:hAnsi="Arial" w:cs="Arial"/>
                  <w:color w:val="000000"/>
                  <w:kern w:val="24"/>
                  <w:sz w:val="20"/>
                </w:rPr>
                <w:delText>Is this a form of gender discrimination?</w:delText>
              </w:r>
            </w:del>
            <w:ins w:id="647" w:author="Terada Saori" w:date="2013-07-03T09:15:00Z">
              <w:r w:rsidR="002359EE">
                <w:rPr>
                  <w:rFonts w:ascii="Arial" w:eastAsia="+mn-ea" w:hAnsi="Arial" w:cs="Arial"/>
                  <w:color w:val="000000"/>
                  <w:kern w:val="24"/>
                  <w:sz w:val="20"/>
                </w:rPr>
                <w:t>Does this goes against the principle of gender equality?</w:t>
              </w:r>
            </w:ins>
          </w:p>
          <w:p w:rsidR="00BB59FB" w:rsidRPr="004D79AB" w:rsidRDefault="00BB59FB" w:rsidP="004D79AB">
            <w:pPr>
              <w:pStyle w:val="NormalWeb"/>
              <w:spacing w:before="0" w:beforeAutospacing="0" w:after="0" w:afterAutospacing="0"/>
              <w:rPr>
                <w:rFonts w:ascii="Arial" w:hAnsi="Arial" w:cs="Arial"/>
                <w:sz w:val="20"/>
              </w:rPr>
            </w:pPr>
          </w:p>
          <w:p w:rsidR="00BB59FB" w:rsidRPr="004D79AB" w:rsidRDefault="00BB59FB" w:rsidP="004D79AB">
            <w:pPr>
              <w:pStyle w:val="NormalWeb"/>
              <w:spacing w:before="0" w:beforeAutospacing="0" w:after="0" w:afterAutospacing="0"/>
              <w:rPr>
                <w:rFonts w:ascii="Arial" w:hAnsi="Arial" w:cs="Arial"/>
                <w:sz w:val="20"/>
              </w:rPr>
            </w:pPr>
            <w:r w:rsidRPr="004D79AB">
              <w:rPr>
                <w:rFonts w:ascii="Arial" w:eastAsia="+mn-ea" w:hAnsi="Arial" w:cs="Arial"/>
                <w:color w:val="000000"/>
                <w:kern w:val="24"/>
                <w:sz w:val="20"/>
              </w:rPr>
              <w:t>Yes</w:t>
            </w:r>
          </w:p>
          <w:p w:rsidR="00BB59FB" w:rsidRPr="005E09EF" w:rsidRDefault="00BB59FB" w:rsidP="004D79AB">
            <w:pPr>
              <w:pStyle w:val="NormalWeb"/>
              <w:spacing w:before="0" w:beforeAutospacing="0" w:after="0" w:afterAutospacing="0"/>
              <w:rPr>
                <w:rFonts w:ascii="Arial" w:eastAsia="+mn-ea" w:hAnsi="Arial" w:cs="Arial"/>
                <w:b/>
                <w:bCs/>
                <w:color w:val="000000"/>
                <w:kern w:val="24"/>
                <w:sz w:val="20"/>
              </w:rPr>
            </w:pPr>
            <w:r w:rsidRPr="005E09EF">
              <w:rPr>
                <w:rFonts w:ascii="Arial" w:eastAsia="+mn-ea" w:hAnsi="Arial" w:cs="Arial"/>
                <w:b/>
                <w:bCs/>
                <w:color w:val="000000"/>
                <w:kern w:val="24"/>
                <w:sz w:val="20"/>
              </w:rPr>
              <w:t>No</w:t>
            </w:r>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Feedback</w:t>
            </w:r>
          </w:p>
          <w:p w:rsidR="00BB59FB" w:rsidRPr="00157812" w:rsidRDefault="00BB59FB" w:rsidP="004D79AB">
            <w:pPr>
              <w:pStyle w:val="NormalWeb"/>
              <w:spacing w:before="0" w:beforeAutospacing="0" w:after="0" w:afterAutospacing="0"/>
              <w:rPr>
                <w:rFonts w:ascii="Arial" w:hAnsi="Arial" w:cs="Arial"/>
                <w:b/>
                <w:sz w:val="20"/>
              </w:rPr>
            </w:pPr>
          </w:p>
          <w:p w:rsidR="00BB59FB" w:rsidRPr="00157812" w:rsidRDefault="00BB59FB" w:rsidP="004D79AB">
            <w:pPr>
              <w:pStyle w:val="NormalWeb"/>
              <w:spacing w:before="0" w:beforeAutospacing="0" w:after="0" w:afterAutospacing="0"/>
              <w:rPr>
                <w:rFonts w:ascii="Arial" w:eastAsia="+mn-ea" w:hAnsi="Arial" w:cs="Arial"/>
                <w:b/>
                <w:bCs/>
                <w:color w:val="000000"/>
                <w:kern w:val="24"/>
                <w:sz w:val="20"/>
              </w:rPr>
            </w:pPr>
            <w:r w:rsidRPr="00157812">
              <w:rPr>
                <w:rFonts w:ascii="Arial" w:eastAsia="+mn-ea" w:hAnsi="Arial" w:cs="Arial"/>
                <w:b/>
                <w:bCs/>
                <w:color w:val="000000"/>
                <w:kern w:val="24"/>
                <w:sz w:val="20"/>
              </w:rPr>
              <w:t>Correct</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To</w:t>
            </w:r>
            <w:r w:rsidRPr="004D79AB">
              <w:rPr>
                <w:rFonts w:ascii="Arial" w:eastAsia="+mn-ea" w:hAnsi="Arial" w:cs="Arial"/>
                <w:color w:val="000000"/>
                <w:kern w:val="24"/>
                <w:sz w:val="20"/>
                <w:lang w:val="bg-BG"/>
              </w:rPr>
              <w:t xml:space="preserve"> </w:t>
            </w:r>
            <w:r w:rsidRPr="004D79AB">
              <w:rPr>
                <w:rFonts w:ascii="Arial" w:eastAsia="+mn-ea" w:hAnsi="Arial" w:cs="Arial"/>
                <w:color w:val="000000"/>
                <w:kern w:val="24"/>
                <w:sz w:val="20"/>
              </w:rPr>
              <w:t>e</w:t>
            </w:r>
            <w:r w:rsidRPr="004D79AB">
              <w:rPr>
                <w:rFonts w:ascii="Arial" w:eastAsia="Calibri" w:hAnsi="Arial" w:cs="Arial"/>
                <w:color w:val="000000"/>
                <w:kern w:val="24"/>
                <w:sz w:val="20"/>
              </w:rPr>
              <w:t>nsure fairness,</w:t>
            </w:r>
            <w:r w:rsidRPr="004D79AB">
              <w:rPr>
                <w:rFonts w:ascii="Arial" w:eastAsia="Calibri" w:hAnsi="Arial" w:cs="Arial"/>
                <w:color w:val="000000"/>
                <w:kern w:val="24"/>
                <w:sz w:val="20"/>
                <w:lang w:val="nl-NL"/>
              </w:rPr>
              <w:t xml:space="preserve"> </w:t>
            </w:r>
            <w:r w:rsidRPr="004D79AB">
              <w:rPr>
                <w:rFonts w:ascii="Arial" w:eastAsia="Calibri" w:hAnsi="Arial" w:cs="Arial"/>
                <w:color w:val="000000"/>
                <w:kern w:val="24"/>
                <w:sz w:val="20"/>
              </w:rPr>
              <w:t>strategies</w:t>
            </w:r>
            <w:r w:rsidRPr="004D79AB">
              <w:rPr>
                <w:rFonts w:ascii="Arial" w:eastAsia="Calibri" w:hAnsi="Arial" w:cs="Arial"/>
                <w:color w:val="000000"/>
                <w:kern w:val="24"/>
                <w:sz w:val="20"/>
                <w:cs/>
                <w:lang w:bidi="th-TH"/>
              </w:rPr>
              <w:t xml:space="preserve"> </w:t>
            </w:r>
            <w:r w:rsidRPr="004D79AB">
              <w:rPr>
                <w:rFonts w:ascii="Arial" w:eastAsia="Calibri" w:hAnsi="Arial" w:cs="Arial"/>
                <w:color w:val="000000"/>
                <w:kern w:val="24"/>
                <w:sz w:val="20"/>
              </w:rPr>
              <w:t>and</w:t>
            </w:r>
            <w:r w:rsidRPr="004D79AB">
              <w:rPr>
                <w:rFonts w:ascii="Arial" w:eastAsia="Calibri" w:hAnsi="Arial" w:cs="Arial"/>
                <w:color w:val="000000"/>
                <w:kern w:val="24"/>
                <w:sz w:val="20"/>
                <w:lang w:val="uk-UA"/>
              </w:rPr>
              <w:t xml:space="preserve"> </w:t>
            </w:r>
            <w:r w:rsidRPr="004D79AB">
              <w:rPr>
                <w:rFonts w:ascii="Arial" w:eastAsia="Calibri" w:hAnsi="Arial" w:cs="Arial"/>
                <w:color w:val="000000"/>
                <w:kern w:val="24"/>
                <w:sz w:val="20"/>
              </w:rPr>
              <w:t>measures</w:t>
            </w:r>
            <w:r w:rsidRPr="004D79AB">
              <w:rPr>
                <w:rFonts w:ascii="Arial" w:eastAsia="Calibri" w:hAnsi="Arial" w:cs="Arial"/>
                <w:color w:val="000000"/>
                <w:kern w:val="24"/>
                <w:sz w:val="20"/>
                <w:lang w:val="hy-AM"/>
              </w:rPr>
              <w:t xml:space="preserve"> </w:t>
            </w:r>
            <w:r w:rsidRPr="004D79AB">
              <w:rPr>
                <w:rFonts w:ascii="Arial" w:eastAsia="Calibri" w:hAnsi="Arial" w:cs="Arial"/>
                <w:color w:val="000000"/>
                <w:kern w:val="24"/>
                <w:sz w:val="20"/>
              </w:rPr>
              <w:t>must often</w:t>
            </w:r>
            <w:r w:rsidRPr="004D79AB">
              <w:rPr>
                <w:rFonts w:ascii="Arial" w:eastAsia="Calibri" w:hAnsi="Arial" w:cs="Arial"/>
                <w:color w:val="000000"/>
                <w:kern w:val="24"/>
                <w:sz w:val="20"/>
                <w:lang w:val="af-ZA"/>
              </w:rPr>
              <w:t xml:space="preserve"> </w:t>
            </w:r>
            <w:r w:rsidRPr="004D79AB">
              <w:rPr>
                <w:rFonts w:ascii="Arial" w:eastAsia="Calibri" w:hAnsi="Arial" w:cs="Arial"/>
                <w:color w:val="000000"/>
                <w:kern w:val="24"/>
                <w:sz w:val="20"/>
              </w:rPr>
              <w:t>be</w:t>
            </w:r>
            <w:r w:rsidRPr="004D79AB">
              <w:rPr>
                <w:rFonts w:ascii="Arial" w:eastAsia="Calibri" w:hAnsi="Arial" w:cs="Arial"/>
                <w:color w:val="000000"/>
                <w:kern w:val="24"/>
                <w:sz w:val="20"/>
                <w:cs/>
                <w:lang w:bidi="hi-IN"/>
              </w:rPr>
              <w:t xml:space="preserve"> </w:t>
            </w:r>
            <w:r w:rsidRPr="004D79AB">
              <w:rPr>
                <w:rFonts w:ascii="Arial" w:eastAsia="Calibri" w:hAnsi="Arial" w:cs="Arial"/>
                <w:color w:val="000000"/>
                <w:kern w:val="24"/>
                <w:sz w:val="20"/>
              </w:rPr>
              <w:t>available</w:t>
            </w:r>
            <w:r w:rsidRPr="004D79AB">
              <w:rPr>
                <w:rFonts w:ascii="Arial" w:eastAsia="Calibri" w:hAnsi="Arial" w:cs="Arial"/>
                <w:color w:val="000000"/>
                <w:kern w:val="24"/>
                <w:sz w:val="20"/>
                <w:lang w:val="uz-Latn-UZ"/>
              </w:rPr>
              <w:t xml:space="preserve"> </w:t>
            </w:r>
            <w:r w:rsidRPr="004D79AB">
              <w:rPr>
                <w:rFonts w:ascii="Arial" w:eastAsia="Calibri" w:hAnsi="Arial" w:cs="Arial"/>
                <w:color w:val="000000"/>
                <w:kern w:val="24"/>
                <w:sz w:val="20"/>
              </w:rPr>
              <w:t>to</w:t>
            </w:r>
            <w:r w:rsidRPr="004D79AB">
              <w:rPr>
                <w:rFonts w:ascii="Arial" w:eastAsia="Calibri" w:hAnsi="Arial" w:cs="Arial"/>
                <w:color w:val="000000"/>
                <w:kern w:val="24"/>
                <w:sz w:val="20"/>
                <w:cs/>
                <w:lang w:bidi="pa-IN"/>
              </w:rPr>
              <w:t xml:space="preserve"> </w:t>
            </w:r>
            <w:r w:rsidRPr="004D79AB">
              <w:rPr>
                <w:rFonts w:ascii="Arial" w:eastAsia="Calibri" w:hAnsi="Arial" w:cs="Arial"/>
                <w:color w:val="000000"/>
                <w:kern w:val="24"/>
                <w:sz w:val="20"/>
              </w:rPr>
              <w:t>compensate</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rPr>
              <w:t>for</w:t>
            </w:r>
            <w:r w:rsidRPr="004D79AB">
              <w:rPr>
                <w:rFonts w:ascii="Arial" w:eastAsia="Calibri" w:hAnsi="Arial" w:cs="Arial"/>
                <w:color w:val="000000"/>
                <w:kern w:val="24"/>
                <w:sz w:val="20"/>
                <w:cs/>
                <w:lang w:bidi="my-MM"/>
              </w:rPr>
              <w:t xml:space="preserve"> </w:t>
            </w:r>
            <w:r w:rsidRPr="004D79AB">
              <w:rPr>
                <w:rFonts w:ascii="Arial" w:eastAsia="Calibri" w:hAnsi="Arial" w:cs="Arial"/>
                <w:color w:val="000000"/>
                <w:kern w:val="24"/>
                <w:sz w:val="20"/>
              </w:rPr>
              <w:t>women's historical</w:t>
            </w:r>
            <w:r w:rsidRPr="004D79AB">
              <w:rPr>
                <w:rFonts w:ascii="Arial" w:eastAsia="Calibri" w:hAnsi="Arial" w:cs="Arial"/>
                <w:color w:val="000000"/>
                <w:kern w:val="24"/>
                <w:sz w:val="20"/>
                <w:lang w:val="ha-Latn-NG"/>
              </w:rPr>
              <w:t xml:space="preserve"> </w:t>
            </w:r>
            <w:r w:rsidRPr="004D79AB">
              <w:rPr>
                <w:rFonts w:ascii="Arial" w:eastAsia="Calibri" w:hAnsi="Arial" w:cs="Arial"/>
                <w:color w:val="000000"/>
                <w:kern w:val="24"/>
                <w:sz w:val="20"/>
              </w:rPr>
              <w:t xml:space="preserve">and social disadvantages that prevent women and men from otherwise operating on a level playing field.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The General Assembly has repeatedly called for the United Nations to reach gender parity at all levels. The goal was mandated to be achieved by the year 2000. Yet, overall representation remains sub-optimal at approximately 39 per cent in the Secretariat and varies widely for the different entities of the UN system. This is an example of a measure put in place to accelerate progress.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While OHCHR fares better than many other UN entities with 64% of its regular staff being female, there is a bottleneck remains at the senior management level. Women fill only 33% of D1 and D2 positions.</w:t>
            </w:r>
            <w:ins w:id="648" w:author="Itc145 Itc145" w:date="2013-07-04T10:25:00Z">
              <w:r w:rsidR="00CF479A">
                <w:rPr>
                  <w:rFonts w:ascii="Arial" w:eastAsia="+mn-ea" w:hAnsi="Arial" w:cs="Arial"/>
                  <w:color w:val="000000"/>
                  <w:kern w:val="24"/>
                  <w:sz w:val="20"/>
                </w:rPr>
                <w:t xml:space="preserve"> Statistics on men at the GS level?</w:t>
              </w:r>
            </w:ins>
          </w:p>
          <w:p w:rsidR="00BB59FB" w:rsidRPr="004D79AB" w:rsidRDefault="00BB59FB" w:rsidP="004D79AB">
            <w:pPr>
              <w:pStyle w:val="NormalWeb"/>
              <w:spacing w:before="0" w:beforeAutospacing="0" w:after="0" w:afterAutospacing="0"/>
              <w:rPr>
                <w:rFonts w:ascii="Arial" w:hAnsi="Arial" w:cs="Arial"/>
                <w:sz w:val="20"/>
              </w:rPr>
            </w:pPr>
          </w:p>
          <w:p w:rsidR="00BB59FB" w:rsidRPr="00157812" w:rsidRDefault="00BB59FB" w:rsidP="004D79AB">
            <w:pPr>
              <w:pStyle w:val="NormalWeb"/>
              <w:spacing w:before="0" w:beforeAutospacing="0" w:after="0" w:afterAutospacing="0"/>
              <w:rPr>
                <w:rFonts w:ascii="Arial" w:eastAsia="+mn-ea" w:hAnsi="Arial" w:cs="Arial"/>
                <w:b/>
                <w:color w:val="000000"/>
                <w:kern w:val="24"/>
                <w:sz w:val="20"/>
              </w:rPr>
            </w:pPr>
            <w:r w:rsidRPr="00157812">
              <w:rPr>
                <w:rFonts w:ascii="Arial" w:eastAsia="+mn-ea" w:hAnsi="Arial" w:cs="Arial"/>
                <w:b/>
                <w:bCs/>
                <w:color w:val="000000"/>
                <w:kern w:val="24"/>
                <w:sz w:val="20"/>
              </w:rPr>
              <w:t>Incorrect</w:t>
            </w:r>
            <w:r w:rsidRPr="00157812">
              <w:rPr>
                <w:rFonts w:ascii="Arial" w:eastAsia="+mn-ea" w:hAnsi="Arial" w:cs="Arial"/>
                <w:b/>
                <w:color w:val="000000"/>
                <w:kern w:val="24"/>
                <w:sz w:val="20"/>
              </w:rPr>
              <w:t xml:space="preserve">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Calibri" w:hAnsi="Arial" w:cs="Arial"/>
                <w:color w:val="000000"/>
                <w:kern w:val="24"/>
                <w:sz w:val="20"/>
              </w:rPr>
            </w:pPr>
            <w:r w:rsidRPr="004D79AB">
              <w:rPr>
                <w:rFonts w:ascii="Arial" w:eastAsia="+mn-ea" w:hAnsi="Arial" w:cs="Arial"/>
                <w:color w:val="000000"/>
                <w:kern w:val="24"/>
                <w:sz w:val="20"/>
              </w:rPr>
              <w:t>To</w:t>
            </w:r>
            <w:r w:rsidRPr="004D79AB">
              <w:rPr>
                <w:rFonts w:ascii="Arial" w:eastAsia="+mn-ea" w:hAnsi="Arial" w:cs="Arial"/>
                <w:color w:val="000000"/>
                <w:kern w:val="24"/>
                <w:sz w:val="20"/>
                <w:lang w:val="bg-BG"/>
              </w:rPr>
              <w:t xml:space="preserve"> </w:t>
            </w:r>
            <w:r w:rsidRPr="004D79AB">
              <w:rPr>
                <w:rFonts w:ascii="Arial" w:eastAsia="+mn-ea" w:hAnsi="Arial" w:cs="Arial"/>
                <w:color w:val="000000"/>
                <w:kern w:val="24"/>
                <w:sz w:val="20"/>
              </w:rPr>
              <w:t>e</w:t>
            </w:r>
            <w:r w:rsidRPr="004D79AB">
              <w:rPr>
                <w:rFonts w:ascii="Arial" w:eastAsia="Calibri" w:hAnsi="Arial" w:cs="Arial"/>
                <w:color w:val="000000"/>
                <w:kern w:val="24"/>
                <w:sz w:val="20"/>
              </w:rPr>
              <w:t>nsure fairness,</w:t>
            </w:r>
            <w:r w:rsidRPr="004D79AB">
              <w:rPr>
                <w:rFonts w:ascii="Arial" w:eastAsia="Calibri" w:hAnsi="Arial" w:cs="Arial"/>
                <w:color w:val="000000"/>
                <w:kern w:val="24"/>
                <w:sz w:val="20"/>
                <w:lang w:val="nl-NL"/>
              </w:rPr>
              <w:t xml:space="preserve"> </w:t>
            </w:r>
            <w:r w:rsidRPr="004D79AB">
              <w:rPr>
                <w:rFonts w:ascii="Arial" w:eastAsia="Calibri" w:hAnsi="Arial" w:cs="Arial"/>
                <w:color w:val="000000"/>
                <w:kern w:val="24"/>
                <w:sz w:val="20"/>
              </w:rPr>
              <w:t>strategies</w:t>
            </w:r>
            <w:r w:rsidRPr="004D79AB">
              <w:rPr>
                <w:rFonts w:ascii="Arial" w:eastAsia="Calibri" w:hAnsi="Arial" w:cs="Arial"/>
                <w:color w:val="000000"/>
                <w:kern w:val="24"/>
                <w:sz w:val="20"/>
                <w:cs/>
                <w:lang w:bidi="th-TH"/>
              </w:rPr>
              <w:t xml:space="preserve"> </w:t>
            </w:r>
            <w:r w:rsidRPr="004D79AB">
              <w:rPr>
                <w:rFonts w:ascii="Arial" w:eastAsia="Calibri" w:hAnsi="Arial" w:cs="Arial"/>
                <w:color w:val="000000"/>
                <w:kern w:val="24"/>
                <w:sz w:val="20"/>
              </w:rPr>
              <w:t>and</w:t>
            </w:r>
            <w:r w:rsidRPr="004D79AB">
              <w:rPr>
                <w:rFonts w:ascii="Arial" w:eastAsia="Calibri" w:hAnsi="Arial" w:cs="Arial"/>
                <w:color w:val="000000"/>
                <w:kern w:val="24"/>
                <w:sz w:val="20"/>
                <w:lang w:val="uk-UA"/>
              </w:rPr>
              <w:t xml:space="preserve"> </w:t>
            </w:r>
            <w:r w:rsidRPr="004D79AB">
              <w:rPr>
                <w:rFonts w:ascii="Arial" w:eastAsia="Calibri" w:hAnsi="Arial" w:cs="Arial"/>
                <w:color w:val="000000"/>
                <w:kern w:val="24"/>
                <w:sz w:val="20"/>
              </w:rPr>
              <w:t>measures</w:t>
            </w:r>
            <w:r w:rsidRPr="004D79AB">
              <w:rPr>
                <w:rFonts w:ascii="Arial" w:eastAsia="Calibri" w:hAnsi="Arial" w:cs="Arial"/>
                <w:color w:val="000000"/>
                <w:kern w:val="24"/>
                <w:sz w:val="20"/>
                <w:lang w:val="hy-AM"/>
              </w:rPr>
              <w:t xml:space="preserve"> </w:t>
            </w:r>
            <w:r w:rsidRPr="004D79AB">
              <w:rPr>
                <w:rFonts w:ascii="Arial" w:eastAsia="Calibri" w:hAnsi="Arial" w:cs="Arial"/>
                <w:color w:val="000000"/>
                <w:kern w:val="24"/>
                <w:sz w:val="20"/>
              </w:rPr>
              <w:t>must often</w:t>
            </w:r>
            <w:r w:rsidRPr="004D79AB">
              <w:rPr>
                <w:rFonts w:ascii="Arial" w:eastAsia="Calibri" w:hAnsi="Arial" w:cs="Arial"/>
                <w:color w:val="000000"/>
                <w:kern w:val="24"/>
                <w:sz w:val="20"/>
                <w:lang w:val="af-ZA"/>
              </w:rPr>
              <w:t xml:space="preserve"> </w:t>
            </w:r>
            <w:r w:rsidRPr="004D79AB">
              <w:rPr>
                <w:rFonts w:ascii="Arial" w:eastAsia="Calibri" w:hAnsi="Arial" w:cs="Arial"/>
                <w:color w:val="000000"/>
                <w:kern w:val="24"/>
                <w:sz w:val="20"/>
              </w:rPr>
              <w:t>be</w:t>
            </w:r>
            <w:r w:rsidRPr="004D79AB">
              <w:rPr>
                <w:rFonts w:ascii="Arial" w:eastAsia="Calibri" w:hAnsi="Arial" w:cs="Arial"/>
                <w:color w:val="000000"/>
                <w:kern w:val="24"/>
                <w:sz w:val="20"/>
                <w:cs/>
                <w:lang w:bidi="hi-IN"/>
              </w:rPr>
              <w:t xml:space="preserve"> </w:t>
            </w:r>
            <w:r w:rsidRPr="004D79AB">
              <w:rPr>
                <w:rFonts w:ascii="Arial" w:eastAsia="Calibri" w:hAnsi="Arial" w:cs="Arial"/>
                <w:color w:val="000000"/>
                <w:kern w:val="24"/>
                <w:sz w:val="20"/>
              </w:rPr>
              <w:t>available</w:t>
            </w:r>
            <w:r w:rsidRPr="004D79AB">
              <w:rPr>
                <w:rFonts w:ascii="Arial" w:eastAsia="Calibri" w:hAnsi="Arial" w:cs="Arial"/>
                <w:color w:val="000000"/>
                <w:kern w:val="24"/>
                <w:sz w:val="20"/>
                <w:lang w:val="uz-Latn-UZ"/>
              </w:rPr>
              <w:t xml:space="preserve"> </w:t>
            </w:r>
            <w:r w:rsidRPr="004D79AB">
              <w:rPr>
                <w:rFonts w:ascii="Arial" w:eastAsia="Calibri" w:hAnsi="Arial" w:cs="Arial"/>
                <w:color w:val="000000"/>
                <w:kern w:val="24"/>
                <w:sz w:val="20"/>
              </w:rPr>
              <w:t>to</w:t>
            </w:r>
            <w:r w:rsidRPr="004D79AB">
              <w:rPr>
                <w:rFonts w:ascii="Arial" w:eastAsia="Calibri" w:hAnsi="Arial" w:cs="Arial"/>
                <w:color w:val="000000"/>
                <w:kern w:val="24"/>
                <w:sz w:val="20"/>
                <w:cs/>
                <w:lang w:bidi="pa-IN"/>
              </w:rPr>
              <w:t xml:space="preserve"> </w:t>
            </w:r>
            <w:r w:rsidRPr="004D79AB">
              <w:rPr>
                <w:rFonts w:ascii="Arial" w:eastAsia="Calibri" w:hAnsi="Arial" w:cs="Arial"/>
                <w:color w:val="000000"/>
                <w:kern w:val="24"/>
                <w:sz w:val="20"/>
              </w:rPr>
              <w:t>compensate</w:t>
            </w:r>
            <w:r w:rsidRPr="004D79AB">
              <w:rPr>
                <w:rFonts w:ascii="Arial" w:eastAsia="Calibri" w:hAnsi="Arial" w:cs="Arial"/>
                <w:color w:val="000000"/>
                <w:kern w:val="24"/>
                <w:sz w:val="20"/>
                <w:cs/>
                <w:lang w:bidi="bo-CN"/>
              </w:rPr>
              <w:t xml:space="preserve"> </w:t>
            </w:r>
            <w:r w:rsidRPr="004D79AB">
              <w:rPr>
                <w:rFonts w:ascii="Arial" w:eastAsia="Calibri" w:hAnsi="Arial" w:cs="Arial"/>
                <w:color w:val="000000"/>
                <w:kern w:val="24"/>
                <w:sz w:val="20"/>
              </w:rPr>
              <w:t>for</w:t>
            </w:r>
            <w:r w:rsidRPr="004D79AB">
              <w:rPr>
                <w:rFonts w:ascii="Arial" w:eastAsia="Calibri" w:hAnsi="Arial" w:cs="Arial"/>
                <w:color w:val="000000"/>
                <w:kern w:val="24"/>
                <w:sz w:val="20"/>
                <w:cs/>
                <w:lang w:bidi="my-MM"/>
              </w:rPr>
              <w:t xml:space="preserve"> </w:t>
            </w:r>
            <w:r w:rsidRPr="004D79AB">
              <w:rPr>
                <w:rFonts w:ascii="Arial" w:eastAsia="Calibri" w:hAnsi="Arial" w:cs="Arial"/>
                <w:color w:val="000000"/>
                <w:kern w:val="24"/>
                <w:sz w:val="20"/>
              </w:rPr>
              <w:t>women's historical</w:t>
            </w:r>
            <w:r w:rsidRPr="004D79AB">
              <w:rPr>
                <w:rFonts w:ascii="Arial" w:eastAsia="Calibri" w:hAnsi="Arial" w:cs="Arial"/>
                <w:color w:val="000000"/>
                <w:kern w:val="24"/>
                <w:sz w:val="20"/>
                <w:lang w:val="ha-Latn-NG"/>
              </w:rPr>
              <w:t xml:space="preserve"> </w:t>
            </w:r>
            <w:r w:rsidRPr="004D79AB">
              <w:rPr>
                <w:rFonts w:ascii="Arial" w:eastAsia="Calibri" w:hAnsi="Arial" w:cs="Arial"/>
                <w:color w:val="000000"/>
                <w:kern w:val="24"/>
                <w:sz w:val="20"/>
              </w:rPr>
              <w:t xml:space="preserve">and social disadvantages that prevent women and men from otherwise operating on a level playing field.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 xml:space="preserve">The General Assembly has repeatedly called for the United Nations to reach gender parity at all levels. The goal was mandated to be achieved by the year 2000. Yet, overall representation remains sub-optimal at approximately 39 per cent in the Secretariat and varies widely for the different entities of the UN system. This is an example of a measure put in place to accelerate progress. </w:t>
            </w:r>
          </w:p>
          <w:p w:rsidR="00BB59FB" w:rsidRPr="004D79AB" w:rsidRDefault="00BB59FB" w:rsidP="004D79AB">
            <w:pPr>
              <w:pStyle w:val="NormalWeb"/>
              <w:spacing w:before="0" w:beforeAutospacing="0" w:after="0" w:afterAutospacing="0"/>
              <w:rPr>
                <w:rFonts w:ascii="Arial" w:hAnsi="Arial" w:cs="Arial"/>
                <w:sz w:val="20"/>
              </w:rPr>
            </w:pPr>
          </w:p>
          <w:p w:rsidR="00BB59FB" w:rsidRDefault="00BB59FB" w:rsidP="004D79AB">
            <w:pPr>
              <w:pStyle w:val="NormalWeb"/>
              <w:spacing w:before="0" w:beforeAutospacing="0" w:after="0" w:afterAutospacing="0"/>
              <w:rPr>
                <w:rFonts w:ascii="Arial" w:eastAsia="+mn-ea" w:hAnsi="Arial" w:cs="Arial"/>
                <w:color w:val="000000"/>
                <w:kern w:val="24"/>
                <w:sz w:val="20"/>
              </w:rPr>
            </w:pPr>
            <w:r w:rsidRPr="004D79AB">
              <w:rPr>
                <w:rFonts w:ascii="Arial" w:eastAsia="+mn-ea" w:hAnsi="Arial" w:cs="Arial"/>
                <w:color w:val="000000"/>
                <w:kern w:val="24"/>
                <w:sz w:val="20"/>
              </w:rPr>
              <w:t>While OHCHR fares better than many other UN entities with 64% of its regular staff being female, a bottleneck remains at the senior management level. Women fill only 33% of D1 and D2 positions.</w:t>
            </w:r>
          </w:p>
          <w:p w:rsidR="007107B2" w:rsidRPr="004D79AB" w:rsidRDefault="007107B2" w:rsidP="004D79AB">
            <w:pPr>
              <w:pStyle w:val="NormalWeb"/>
              <w:spacing w:before="0" w:beforeAutospacing="0" w:after="0" w:afterAutospacing="0"/>
              <w:rPr>
                <w:rFonts w:ascii="Arial" w:hAnsi="Arial" w:cs="Arial"/>
                <w:sz w:val="20"/>
              </w:rPr>
            </w:pPr>
          </w:p>
          <w:p w:rsidR="00BB59FB" w:rsidRDefault="002359EE" w:rsidP="00904AB2">
            <w:pPr>
              <w:rPr>
                <w:ins w:id="649" w:author="Terada Saori" w:date="2013-07-03T09:16:00Z"/>
                <w:rFonts w:ascii="Arial" w:hAnsi="Arial" w:cs="Arial"/>
                <w:sz w:val="20"/>
              </w:rPr>
            </w:pPr>
            <w:ins w:id="650" w:author="Terada Saori" w:date="2013-07-03T09:16:00Z">
              <w:r>
                <w:rPr>
                  <w:rFonts w:ascii="Arial" w:hAnsi="Arial" w:cs="Arial"/>
                  <w:sz w:val="20"/>
                </w:rPr>
                <w:t>Qu</w:t>
              </w:r>
              <w:del w:id="651" w:author="Itc145 Itc145" w:date="2013-07-04T10:21:00Z">
                <w:r w:rsidDel="00CF479A">
                  <w:rPr>
                    <w:rFonts w:ascii="Arial" w:hAnsi="Arial" w:cs="Arial"/>
                    <w:sz w:val="20"/>
                  </w:rPr>
                  <w:delText xml:space="preserve">iz </w:delText>
                </w:r>
              </w:del>
            </w:ins>
            <w:ins w:id="652" w:author="Itc145 Itc145" w:date="2013-07-04T10:21:00Z">
              <w:r w:rsidR="00CF479A">
                <w:rPr>
                  <w:rFonts w:ascii="Arial" w:hAnsi="Arial" w:cs="Arial"/>
                  <w:sz w:val="20"/>
                </w:rPr>
                <w:t xml:space="preserve">estion </w:t>
              </w:r>
            </w:ins>
            <w:ins w:id="653" w:author="Terada Saori" w:date="2013-07-03T09:16:00Z">
              <w:r>
                <w:rPr>
                  <w:rFonts w:ascii="Arial" w:hAnsi="Arial" w:cs="Arial"/>
                  <w:sz w:val="20"/>
                </w:rPr>
                <w:t>5 on SOGI issue?</w:t>
              </w:r>
            </w:ins>
            <w:ins w:id="654" w:author="Itc145 Itc145" w:date="2013-07-04T10:26:00Z">
              <w:r w:rsidR="00904AB2">
                <w:rPr>
                  <w:rFonts w:ascii="Arial" w:hAnsi="Arial" w:cs="Arial"/>
                  <w:sz w:val="20"/>
                </w:rPr>
                <w:t xml:space="preserve"> Relating to UN workplace (ask Adviser on Sexual Orientation)</w:t>
              </w:r>
            </w:ins>
          </w:p>
          <w:p w:rsidR="002359EE" w:rsidRDefault="002359EE">
            <w:pPr>
              <w:rPr>
                <w:ins w:id="655" w:author="Itc145 Itc145" w:date="2013-07-04T10:27:00Z"/>
                <w:rFonts w:ascii="Arial" w:hAnsi="Arial" w:cs="Arial"/>
                <w:sz w:val="20"/>
              </w:rPr>
            </w:pPr>
          </w:p>
          <w:p w:rsidR="009B4E08" w:rsidRDefault="009B4E08">
            <w:pPr>
              <w:rPr>
                <w:ins w:id="656" w:author="Terada Saori" w:date="2013-07-03T09:16:00Z"/>
                <w:rFonts w:ascii="Arial" w:hAnsi="Arial" w:cs="Arial"/>
                <w:sz w:val="20"/>
              </w:rPr>
            </w:pPr>
            <w:ins w:id="657" w:author="Itc145 Itc145" w:date="2013-07-04T10:27:00Z">
              <w:r>
                <w:rPr>
                  <w:rFonts w:ascii="Arial" w:hAnsi="Arial" w:cs="Arial"/>
                  <w:sz w:val="20"/>
                </w:rPr>
                <w:t xml:space="preserve">Add another </w:t>
              </w:r>
            </w:ins>
            <w:ins w:id="658" w:author="Itc145 Itc145" w:date="2013-07-04T10:28:00Z">
              <w:r w:rsidR="00F103B5">
                <w:rPr>
                  <w:rFonts w:ascii="Arial" w:hAnsi="Arial" w:cs="Arial"/>
                  <w:sz w:val="20"/>
                </w:rPr>
                <w:t xml:space="preserve">question </w:t>
              </w:r>
            </w:ins>
            <w:ins w:id="659" w:author="Itc145 Itc145" w:date="2013-07-04T10:27:00Z">
              <w:r>
                <w:rPr>
                  <w:rFonts w:ascii="Arial" w:hAnsi="Arial" w:cs="Arial"/>
                  <w:sz w:val="20"/>
                </w:rPr>
                <w:t>about an interview question on experience with gender integration</w:t>
              </w:r>
            </w:ins>
          </w:p>
          <w:p w:rsidR="002359EE" w:rsidRPr="004D79AB" w:rsidRDefault="002359EE">
            <w:pPr>
              <w:rPr>
                <w:rFonts w:ascii="Arial" w:hAnsi="Arial" w:cs="Arial"/>
                <w:sz w:val="20"/>
              </w:rPr>
            </w:pPr>
          </w:p>
        </w:tc>
      </w:tr>
    </w:tbl>
    <w:p w:rsidR="002F10C1" w:rsidRDefault="002F10C1"/>
    <w:sectPr w:rsidR="002F10C1" w:rsidSect="004D79AB">
      <w:footerReference w:type="default" r:id="rId12"/>
      <w:pgSz w:w="15840" w:h="12240" w:orient="landscape"/>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9" w:author="Terada Saori" w:date="2013-07-02T10:06:00Z" w:initials="TS">
    <w:p w:rsidR="00144E87" w:rsidRDefault="00144E87">
      <w:pPr>
        <w:pStyle w:val="CommentText"/>
      </w:pPr>
      <w:r>
        <w:rPr>
          <w:rStyle w:val="CommentReference"/>
        </w:rPr>
        <w:annotationRef/>
      </w:r>
      <w:r>
        <w:t>Let’s use “course” or “on-line course” throughout as people may be confused by “module”, “section”</w:t>
      </w:r>
    </w:p>
  </w:comment>
  <w:comment w:id="35" w:author="Terada Saori" w:date="2013-07-02T10:06:00Z" w:initials="TS">
    <w:p w:rsidR="00144E87" w:rsidRDefault="00144E87">
      <w:pPr>
        <w:pStyle w:val="CommentText"/>
      </w:pPr>
      <w:r>
        <w:rPr>
          <w:rStyle w:val="CommentReference"/>
        </w:rPr>
        <w:annotationRef/>
      </w:r>
      <w:r>
        <w:t>Is this sentence clear enough to be relevant here?</w:t>
      </w:r>
    </w:p>
  </w:comment>
  <w:comment w:id="44" w:author="Terada Saori" w:date="2013-07-02T10:06:00Z" w:initials="TS">
    <w:p w:rsidR="00144E87" w:rsidRDefault="00144E87">
      <w:pPr>
        <w:pStyle w:val="CommentText"/>
      </w:pPr>
      <w:r>
        <w:rPr>
          <w:rStyle w:val="CommentReference"/>
        </w:rPr>
        <w:annotationRef/>
      </w:r>
      <w:r>
        <w:t>Can we include that feature for people to remember where they stopped?</w:t>
      </w:r>
    </w:p>
  </w:comment>
  <w:comment w:id="51" w:author="Terada Saori" w:date="2013-07-02T10:06:00Z" w:initials="TS">
    <w:p w:rsidR="00144E87" w:rsidRDefault="00144E87">
      <w:pPr>
        <w:pStyle w:val="CommentText"/>
      </w:pPr>
      <w:r>
        <w:rPr>
          <w:rStyle w:val="CommentReference"/>
        </w:rPr>
        <w:annotationRef/>
      </w:r>
      <w:r>
        <w:t>Have added a few elements from the GEP based on CEDAW recommendation.</w:t>
      </w:r>
    </w:p>
  </w:comment>
  <w:comment w:id="66" w:author="Terada Saori" w:date="2013-07-02T10:06:00Z" w:initials="TS">
    <w:p w:rsidR="00144E87" w:rsidRDefault="00144E87">
      <w:pPr>
        <w:pStyle w:val="CommentText"/>
      </w:pPr>
      <w:r>
        <w:rPr>
          <w:rStyle w:val="CommentReference"/>
        </w:rPr>
        <w:annotationRef/>
      </w:r>
      <w:r>
        <w:t>Checking this with our advisor on SOGI</w:t>
      </w:r>
    </w:p>
  </w:comment>
  <w:comment w:id="123" w:author="Terada Saori" w:date="2013-07-02T10:06:00Z" w:initials="TS">
    <w:p w:rsidR="00144E87" w:rsidRDefault="00144E87">
      <w:pPr>
        <w:pStyle w:val="CommentText"/>
      </w:pPr>
      <w:r>
        <w:rPr>
          <w:rStyle w:val="CommentReference"/>
        </w:rPr>
        <w:annotationRef/>
      </w:r>
      <w:r>
        <w:t>Necessary?</w:t>
      </w:r>
    </w:p>
  </w:comment>
  <w:comment w:id="144" w:author="Terada Saori" w:date="2013-07-02T10:06:00Z" w:initials="TS">
    <w:p w:rsidR="00144E87" w:rsidRDefault="00144E87">
      <w:pPr>
        <w:pStyle w:val="CommentText"/>
      </w:pPr>
      <w:r>
        <w:rPr>
          <w:rStyle w:val="CommentReference"/>
        </w:rPr>
        <w:annotationRef/>
      </w:r>
      <w:r>
        <w:t>Intersex could perhaps be removed here</w:t>
      </w:r>
    </w:p>
  </w:comment>
  <w:comment w:id="314" w:author="Terada Saori" w:date="2013-07-03T10:46:00Z" w:initials="TS">
    <w:p w:rsidR="00144E87" w:rsidRDefault="00144E87" w:rsidP="000418C4">
      <w:pPr>
        <w:pStyle w:val="CommentText"/>
      </w:pPr>
      <w:r>
        <w:rPr>
          <w:rStyle w:val="CommentReference"/>
        </w:rPr>
        <w:annotationRef/>
      </w:r>
      <w:r>
        <w:t>Not sure if those references are explicit enough for colleagues</w:t>
      </w:r>
    </w:p>
  </w:comment>
  <w:comment w:id="327" w:author="Terada Saori" w:date="2013-07-03T07:36:00Z" w:initials="TS">
    <w:p w:rsidR="00144E87" w:rsidRDefault="00144E87">
      <w:pPr>
        <w:pStyle w:val="CommentText"/>
      </w:pPr>
      <w:r>
        <w:rPr>
          <w:rStyle w:val="CommentReference"/>
        </w:rPr>
        <w:annotationRef/>
      </w:r>
      <w:r>
        <w:t>Not sure if those references are explicit enough for colleagues</w:t>
      </w:r>
    </w:p>
  </w:comment>
  <w:comment w:id="410" w:author="Terada Saori" w:date="2013-07-03T07:36:00Z" w:initials="TS">
    <w:p w:rsidR="00144E87" w:rsidRDefault="00144E87">
      <w:pPr>
        <w:pStyle w:val="CommentText"/>
      </w:pPr>
      <w:r>
        <w:rPr>
          <w:rStyle w:val="CommentReference"/>
        </w:rPr>
        <w:annotationRef/>
      </w:r>
      <w:r>
        <w:t>Too long and detailed compared to the rest</w:t>
      </w:r>
    </w:p>
  </w:comment>
  <w:comment w:id="472" w:author="Terada Saori" w:date="2013-07-03T07:54:00Z" w:initials="TS">
    <w:p w:rsidR="00144E87" w:rsidRDefault="00144E87">
      <w:pPr>
        <w:pStyle w:val="CommentText"/>
      </w:pPr>
      <w:r>
        <w:rPr>
          <w:rStyle w:val="CommentReference"/>
        </w:rPr>
        <w:annotationRef/>
      </w:r>
      <w:r w:rsidRPr="00DD204D">
        <w:t>I am wondering how we could make it more explicit, by having an illustration rather than too much legal reference</w:t>
      </w:r>
      <w:r>
        <w:t>. This seems too long and will not impact on colleagues who are not lawyers</w:t>
      </w:r>
    </w:p>
  </w:comment>
  <w:comment w:id="479" w:author="Terada Saori" w:date="2013-07-03T07:56:00Z" w:initials="TS">
    <w:p w:rsidR="00144E87" w:rsidRDefault="00144E87">
      <w:pPr>
        <w:pStyle w:val="CommentText"/>
      </w:pPr>
      <w:r>
        <w:rPr>
          <w:rStyle w:val="CommentReference"/>
        </w:rPr>
        <w:annotationRef/>
      </w:r>
      <w:r>
        <w:t xml:space="preserve">Probably not needed as colleagues do not feel as concerned about sustainable development issues like in other UN agencies. Better to stick to one or two key human rights messages. </w:t>
      </w:r>
    </w:p>
  </w:comment>
  <w:comment w:id="486" w:author="Terada Saori" w:date="2013-07-03T08:01:00Z" w:initials="TS">
    <w:p w:rsidR="00144E87" w:rsidRDefault="00144E87">
      <w:pPr>
        <w:pStyle w:val="CommentText"/>
      </w:pPr>
      <w:r>
        <w:rPr>
          <w:rStyle w:val="CommentReference"/>
        </w:rPr>
        <w:annotationRef/>
      </w:r>
      <w:r>
        <w:t>Would be good to have an example for each</w:t>
      </w:r>
    </w:p>
  </w:comment>
  <w:comment w:id="510" w:author="Terada Saori" w:date="2013-07-03T08:09:00Z" w:initials="TS">
    <w:p w:rsidR="00144E87" w:rsidRDefault="00144E87">
      <w:pPr>
        <w:pStyle w:val="CommentText"/>
      </w:pPr>
      <w:r>
        <w:rPr>
          <w:rStyle w:val="CommentReference"/>
        </w:rPr>
        <w:annotationRef/>
      </w:r>
      <w:r>
        <w:t>This slide should perhaps go in the library as we already have quite a few illustration of gender-based discrimination. We could include a mention in slide 12 saying “for more information on denial of equal rights based on gender, click here”</w:t>
      </w:r>
    </w:p>
  </w:comment>
  <w:comment w:id="598" w:author="Terada Saori" w:date="2013-07-04T09:58:00Z" w:initials="TS">
    <w:p w:rsidR="00E33296" w:rsidRDefault="00144E87">
      <w:pPr>
        <w:pStyle w:val="CommentText"/>
      </w:pPr>
      <w:r>
        <w:rPr>
          <w:rStyle w:val="CommentReference"/>
        </w:rPr>
        <w:annotationRef/>
      </w:r>
      <w:r>
        <w:t xml:space="preserve">Wondering whether we should have another slide on HR mechanisms to protect women’s rights: special rapporteur on VAW, working group on discrimination against women, Universal Periodic Review etc.? </w:t>
      </w:r>
    </w:p>
    <w:p w:rsidR="00E33296" w:rsidRDefault="00E33296">
      <w:pPr>
        <w:pStyle w:val="CommentText"/>
      </w:pPr>
    </w:p>
    <w:p w:rsidR="00144E87" w:rsidRDefault="00144E87">
      <w:pPr>
        <w:pStyle w:val="CommentText"/>
      </w:pPr>
      <w:r>
        <w:t>Maybe in section 2?</w:t>
      </w:r>
      <w:r w:rsidR="00E33296">
        <w:t xml:space="preserve"> Wider accountability</w:t>
      </w:r>
    </w:p>
  </w:comment>
  <w:comment w:id="604" w:author="Terada Saori" w:date="2013-07-03T09:06:00Z" w:initials="TS">
    <w:p w:rsidR="00144E87" w:rsidRDefault="00144E87">
      <w:pPr>
        <w:pStyle w:val="CommentText"/>
      </w:pPr>
      <w:r>
        <w:rPr>
          <w:rStyle w:val="CommentReference"/>
        </w:rPr>
        <w:annotationRef/>
      </w:r>
      <w:r>
        <w:t>I am not completely convinced by the usefulness of the slides on the perspectives from the civil society as they stand now. Let’s discuss further how to re-formulate so it means something to the OHCHR staff member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E87" w:rsidRDefault="00144E87" w:rsidP="004D79AB">
      <w:pPr>
        <w:spacing w:after="0" w:line="240" w:lineRule="auto"/>
      </w:pPr>
      <w:r>
        <w:separator/>
      </w:r>
    </w:p>
  </w:endnote>
  <w:endnote w:type="continuationSeparator" w:id="0">
    <w:p w:rsidR="00144E87" w:rsidRDefault="00144E87" w:rsidP="004D7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DINNextLTPro-Light">
    <w:panose1 w:val="00000000000000000000"/>
    <w:charset w:val="00"/>
    <w:family w:val="auto"/>
    <w:notTrueType/>
    <w:pitch w:val="variable"/>
    <w:sig w:usb0="00000003" w:usb1="00000000" w:usb2="00000000" w:usb3="00000000" w:csb0="00000001" w:csb1="00000000"/>
  </w:font>
  <w:font w:name="DINNextLTPro-LightItalic">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E87" w:rsidRPr="004D79AB" w:rsidRDefault="00D400BA">
    <w:pPr>
      <w:pStyle w:val="Footer"/>
      <w:rPr>
        <w:rFonts w:ascii="Arial" w:hAnsi="Arial" w:cs="Arial"/>
        <w:sz w:val="20"/>
      </w:rPr>
    </w:pPr>
    <w:r>
      <w:rPr>
        <w:rFonts w:ascii="Arial" w:hAnsi="Arial" w:cs="Arial"/>
        <w:sz w:val="20"/>
      </w:rPr>
      <w:pict>
        <v:rect id="_x0000_i1025" style="width:0;height:1.5pt" o:hralign="center" o:hrstd="t" o:hr="t" fillcolor="#aca899" stroked="f"/>
      </w:pict>
    </w:r>
    <w:r w:rsidR="00144E87" w:rsidRPr="004D79AB">
      <w:rPr>
        <w:rFonts w:ascii="Arial" w:hAnsi="Arial" w:cs="Arial"/>
        <w:sz w:val="20"/>
      </w:rPr>
      <w:t>Published by Articulate® Presenter</w:t>
    </w:r>
    <w:r w:rsidR="00144E87" w:rsidRPr="004D79AB">
      <w:rPr>
        <w:rFonts w:ascii="Arial" w:hAnsi="Arial" w:cs="Arial"/>
        <w:sz w:val="20"/>
      </w:rPr>
      <w:tab/>
    </w:r>
    <w:r w:rsidR="00144E87" w:rsidRPr="004D79AB">
      <w:rPr>
        <w:rFonts w:ascii="Arial" w:hAnsi="Arial" w:cs="Arial"/>
        <w:sz w:val="20"/>
      </w:rPr>
      <w:tab/>
    </w:r>
    <w:r w:rsidR="00144E87" w:rsidRPr="004D79AB">
      <w:rPr>
        <w:rFonts w:ascii="Arial" w:hAnsi="Arial" w:cs="Arial"/>
        <w:sz w:val="20"/>
      </w:rPr>
      <w:tab/>
    </w:r>
    <w:r w:rsidR="00144E87" w:rsidRPr="004D79AB">
      <w:rPr>
        <w:rFonts w:ascii="Arial" w:hAnsi="Arial" w:cs="Arial"/>
        <w:sz w:val="20"/>
      </w:rPr>
      <w:tab/>
      <w:t>www.articulate.com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E87" w:rsidRDefault="00144E87" w:rsidP="004D79AB">
      <w:pPr>
        <w:spacing w:after="0" w:line="240" w:lineRule="auto"/>
      </w:pPr>
      <w:r>
        <w:separator/>
      </w:r>
    </w:p>
  </w:footnote>
  <w:footnote w:type="continuationSeparator" w:id="0">
    <w:p w:rsidR="00144E87" w:rsidRDefault="00144E87" w:rsidP="004D79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3E3A"/>
    <w:multiLevelType w:val="hybridMultilevel"/>
    <w:tmpl w:val="F9CCB7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C9D19F2"/>
    <w:multiLevelType w:val="hybridMultilevel"/>
    <w:tmpl w:val="37CE37A2"/>
    <w:lvl w:ilvl="0" w:tplc="8C922276">
      <w:start w:val="1"/>
      <w:numFmt w:val="bullet"/>
      <w:lvlText w:val="•"/>
      <w:lvlJc w:val="left"/>
      <w:pPr>
        <w:tabs>
          <w:tab w:val="num" w:pos="720"/>
        </w:tabs>
        <w:ind w:left="720" w:hanging="360"/>
      </w:pPr>
      <w:rPr>
        <w:rFonts w:ascii="Arial" w:hAnsi="Arial" w:hint="default"/>
      </w:rPr>
    </w:lvl>
    <w:lvl w:ilvl="1" w:tplc="66FC6FE6" w:tentative="1">
      <w:start w:val="1"/>
      <w:numFmt w:val="bullet"/>
      <w:lvlText w:val="•"/>
      <w:lvlJc w:val="left"/>
      <w:pPr>
        <w:tabs>
          <w:tab w:val="num" w:pos="1440"/>
        </w:tabs>
        <w:ind w:left="1440" w:hanging="360"/>
      </w:pPr>
      <w:rPr>
        <w:rFonts w:ascii="Arial" w:hAnsi="Arial" w:hint="default"/>
      </w:rPr>
    </w:lvl>
    <w:lvl w:ilvl="2" w:tplc="67CEE856" w:tentative="1">
      <w:start w:val="1"/>
      <w:numFmt w:val="bullet"/>
      <w:lvlText w:val="•"/>
      <w:lvlJc w:val="left"/>
      <w:pPr>
        <w:tabs>
          <w:tab w:val="num" w:pos="2160"/>
        </w:tabs>
        <w:ind w:left="2160" w:hanging="360"/>
      </w:pPr>
      <w:rPr>
        <w:rFonts w:ascii="Arial" w:hAnsi="Arial" w:hint="default"/>
      </w:rPr>
    </w:lvl>
    <w:lvl w:ilvl="3" w:tplc="C6D8EA72" w:tentative="1">
      <w:start w:val="1"/>
      <w:numFmt w:val="bullet"/>
      <w:lvlText w:val="•"/>
      <w:lvlJc w:val="left"/>
      <w:pPr>
        <w:tabs>
          <w:tab w:val="num" w:pos="2880"/>
        </w:tabs>
        <w:ind w:left="2880" w:hanging="360"/>
      </w:pPr>
      <w:rPr>
        <w:rFonts w:ascii="Arial" w:hAnsi="Arial" w:hint="default"/>
      </w:rPr>
    </w:lvl>
    <w:lvl w:ilvl="4" w:tplc="AEFA5CA4" w:tentative="1">
      <w:start w:val="1"/>
      <w:numFmt w:val="bullet"/>
      <w:lvlText w:val="•"/>
      <w:lvlJc w:val="left"/>
      <w:pPr>
        <w:tabs>
          <w:tab w:val="num" w:pos="3600"/>
        </w:tabs>
        <w:ind w:left="3600" w:hanging="360"/>
      </w:pPr>
      <w:rPr>
        <w:rFonts w:ascii="Arial" w:hAnsi="Arial" w:hint="default"/>
      </w:rPr>
    </w:lvl>
    <w:lvl w:ilvl="5" w:tplc="6C0C822E" w:tentative="1">
      <w:start w:val="1"/>
      <w:numFmt w:val="bullet"/>
      <w:lvlText w:val="•"/>
      <w:lvlJc w:val="left"/>
      <w:pPr>
        <w:tabs>
          <w:tab w:val="num" w:pos="4320"/>
        </w:tabs>
        <w:ind w:left="4320" w:hanging="360"/>
      </w:pPr>
      <w:rPr>
        <w:rFonts w:ascii="Arial" w:hAnsi="Arial" w:hint="default"/>
      </w:rPr>
    </w:lvl>
    <w:lvl w:ilvl="6" w:tplc="A2867FDC" w:tentative="1">
      <w:start w:val="1"/>
      <w:numFmt w:val="bullet"/>
      <w:lvlText w:val="•"/>
      <w:lvlJc w:val="left"/>
      <w:pPr>
        <w:tabs>
          <w:tab w:val="num" w:pos="5040"/>
        </w:tabs>
        <w:ind w:left="5040" w:hanging="360"/>
      </w:pPr>
      <w:rPr>
        <w:rFonts w:ascii="Arial" w:hAnsi="Arial" w:hint="default"/>
      </w:rPr>
    </w:lvl>
    <w:lvl w:ilvl="7" w:tplc="9AF082C2" w:tentative="1">
      <w:start w:val="1"/>
      <w:numFmt w:val="bullet"/>
      <w:lvlText w:val="•"/>
      <w:lvlJc w:val="left"/>
      <w:pPr>
        <w:tabs>
          <w:tab w:val="num" w:pos="5760"/>
        </w:tabs>
        <w:ind w:left="5760" w:hanging="360"/>
      </w:pPr>
      <w:rPr>
        <w:rFonts w:ascii="Arial" w:hAnsi="Arial" w:hint="default"/>
      </w:rPr>
    </w:lvl>
    <w:lvl w:ilvl="8" w:tplc="EACAFBC4" w:tentative="1">
      <w:start w:val="1"/>
      <w:numFmt w:val="bullet"/>
      <w:lvlText w:val="•"/>
      <w:lvlJc w:val="left"/>
      <w:pPr>
        <w:tabs>
          <w:tab w:val="num" w:pos="6480"/>
        </w:tabs>
        <w:ind w:left="6480" w:hanging="360"/>
      </w:pPr>
      <w:rPr>
        <w:rFonts w:ascii="Arial" w:hAnsi="Arial" w:hint="default"/>
      </w:rPr>
    </w:lvl>
  </w:abstractNum>
  <w:abstractNum w:abstractNumId="2">
    <w:nsid w:val="0DB933DF"/>
    <w:multiLevelType w:val="hybridMultilevel"/>
    <w:tmpl w:val="66EE0EE4"/>
    <w:lvl w:ilvl="0" w:tplc="8A289110">
      <w:start w:val="1"/>
      <w:numFmt w:val="bullet"/>
      <w:lvlText w:val="•"/>
      <w:lvlJc w:val="left"/>
      <w:pPr>
        <w:tabs>
          <w:tab w:val="num" w:pos="720"/>
        </w:tabs>
        <w:ind w:left="720" w:hanging="360"/>
      </w:pPr>
      <w:rPr>
        <w:rFonts w:ascii="Arial" w:hAnsi="Arial" w:hint="default"/>
      </w:rPr>
    </w:lvl>
    <w:lvl w:ilvl="1" w:tplc="958C855A" w:tentative="1">
      <w:start w:val="1"/>
      <w:numFmt w:val="bullet"/>
      <w:lvlText w:val="•"/>
      <w:lvlJc w:val="left"/>
      <w:pPr>
        <w:tabs>
          <w:tab w:val="num" w:pos="1440"/>
        </w:tabs>
        <w:ind w:left="1440" w:hanging="360"/>
      </w:pPr>
      <w:rPr>
        <w:rFonts w:ascii="Arial" w:hAnsi="Arial" w:hint="default"/>
      </w:rPr>
    </w:lvl>
    <w:lvl w:ilvl="2" w:tplc="670A6FFC" w:tentative="1">
      <w:start w:val="1"/>
      <w:numFmt w:val="bullet"/>
      <w:lvlText w:val="•"/>
      <w:lvlJc w:val="left"/>
      <w:pPr>
        <w:tabs>
          <w:tab w:val="num" w:pos="2160"/>
        </w:tabs>
        <w:ind w:left="2160" w:hanging="360"/>
      </w:pPr>
      <w:rPr>
        <w:rFonts w:ascii="Arial" w:hAnsi="Arial" w:hint="default"/>
      </w:rPr>
    </w:lvl>
    <w:lvl w:ilvl="3" w:tplc="B7048210" w:tentative="1">
      <w:start w:val="1"/>
      <w:numFmt w:val="bullet"/>
      <w:lvlText w:val="•"/>
      <w:lvlJc w:val="left"/>
      <w:pPr>
        <w:tabs>
          <w:tab w:val="num" w:pos="2880"/>
        </w:tabs>
        <w:ind w:left="2880" w:hanging="360"/>
      </w:pPr>
      <w:rPr>
        <w:rFonts w:ascii="Arial" w:hAnsi="Arial" w:hint="default"/>
      </w:rPr>
    </w:lvl>
    <w:lvl w:ilvl="4" w:tplc="011A8778" w:tentative="1">
      <w:start w:val="1"/>
      <w:numFmt w:val="bullet"/>
      <w:lvlText w:val="•"/>
      <w:lvlJc w:val="left"/>
      <w:pPr>
        <w:tabs>
          <w:tab w:val="num" w:pos="3600"/>
        </w:tabs>
        <w:ind w:left="3600" w:hanging="360"/>
      </w:pPr>
      <w:rPr>
        <w:rFonts w:ascii="Arial" w:hAnsi="Arial" w:hint="default"/>
      </w:rPr>
    </w:lvl>
    <w:lvl w:ilvl="5" w:tplc="A44204EE" w:tentative="1">
      <w:start w:val="1"/>
      <w:numFmt w:val="bullet"/>
      <w:lvlText w:val="•"/>
      <w:lvlJc w:val="left"/>
      <w:pPr>
        <w:tabs>
          <w:tab w:val="num" w:pos="4320"/>
        </w:tabs>
        <w:ind w:left="4320" w:hanging="360"/>
      </w:pPr>
      <w:rPr>
        <w:rFonts w:ascii="Arial" w:hAnsi="Arial" w:hint="default"/>
      </w:rPr>
    </w:lvl>
    <w:lvl w:ilvl="6" w:tplc="573E580C" w:tentative="1">
      <w:start w:val="1"/>
      <w:numFmt w:val="bullet"/>
      <w:lvlText w:val="•"/>
      <w:lvlJc w:val="left"/>
      <w:pPr>
        <w:tabs>
          <w:tab w:val="num" w:pos="5040"/>
        </w:tabs>
        <w:ind w:left="5040" w:hanging="360"/>
      </w:pPr>
      <w:rPr>
        <w:rFonts w:ascii="Arial" w:hAnsi="Arial" w:hint="default"/>
      </w:rPr>
    </w:lvl>
    <w:lvl w:ilvl="7" w:tplc="1FD6CF0C" w:tentative="1">
      <w:start w:val="1"/>
      <w:numFmt w:val="bullet"/>
      <w:lvlText w:val="•"/>
      <w:lvlJc w:val="left"/>
      <w:pPr>
        <w:tabs>
          <w:tab w:val="num" w:pos="5760"/>
        </w:tabs>
        <w:ind w:left="5760" w:hanging="360"/>
      </w:pPr>
      <w:rPr>
        <w:rFonts w:ascii="Arial" w:hAnsi="Arial" w:hint="default"/>
      </w:rPr>
    </w:lvl>
    <w:lvl w:ilvl="8" w:tplc="ABC0555E" w:tentative="1">
      <w:start w:val="1"/>
      <w:numFmt w:val="bullet"/>
      <w:lvlText w:val="•"/>
      <w:lvlJc w:val="left"/>
      <w:pPr>
        <w:tabs>
          <w:tab w:val="num" w:pos="6480"/>
        </w:tabs>
        <w:ind w:left="6480" w:hanging="360"/>
      </w:pPr>
      <w:rPr>
        <w:rFonts w:ascii="Arial" w:hAnsi="Arial" w:hint="default"/>
      </w:rPr>
    </w:lvl>
  </w:abstractNum>
  <w:abstractNum w:abstractNumId="3">
    <w:nsid w:val="116B63BB"/>
    <w:multiLevelType w:val="hybridMultilevel"/>
    <w:tmpl w:val="438A8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13663C"/>
    <w:multiLevelType w:val="hybridMultilevel"/>
    <w:tmpl w:val="4D2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551F3B"/>
    <w:multiLevelType w:val="hybridMultilevel"/>
    <w:tmpl w:val="EFD0B532"/>
    <w:lvl w:ilvl="0" w:tplc="E8909DF8">
      <w:start w:val="1"/>
      <w:numFmt w:val="bullet"/>
      <w:lvlText w:val="•"/>
      <w:lvlJc w:val="left"/>
      <w:pPr>
        <w:tabs>
          <w:tab w:val="num" w:pos="720"/>
        </w:tabs>
        <w:ind w:left="720" w:hanging="360"/>
      </w:pPr>
      <w:rPr>
        <w:rFonts w:ascii="Arial" w:hAnsi="Arial" w:hint="default"/>
      </w:rPr>
    </w:lvl>
    <w:lvl w:ilvl="1" w:tplc="C7E67784" w:tentative="1">
      <w:start w:val="1"/>
      <w:numFmt w:val="bullet"/>
      <w:lvlText w:val="•"/>
      <w:lvlJc w:val="left"/>
      <w:pPr>
        <w:tabs>
          <w:tab w:val="num" w:pos="1440"/>
        </w:tabs>
        <w:ind w:left="1440" w:hanging="360"/>
      </w:pPr>
      <w:rPr>
        <w:rFonts w:ascii="Arial" w:hAnsi="Arial" w:hint="default"/>
      </w:rPr>
    </w:lvl>
    <w:lvl w:ilvl="2" w:tplc="721E57F0" w:tentative="1">
      <w:start w:val="1"/>
      <w:numFmt w:val="bullet"/>
      <w:lvlText w:val="•"/>
      <w:lvlJc w:val="left"/>
      <w:pPr>
        <w:tabs>
          <w:tab w:val="num" w:pos="2160"/>
        </w:tabs>
        <w:ind w:left="2160" w:hanging="360"/>
      </w:pPr>
      <w:rPr>
        <w:rFonts w:ascii="Arial" w:hAnsi="Arial" w:hint="default"/>
      </w:rPr>
    </w:lvl>
    <w:lvl w:ilvl="3" w:tplc="0E44BEC2" w:tentative="1">
      <w:start w:val="1"/>
      <w:numFmt w:val="bullet"/>
      <w:lvlText w:val="•"/>
      <w:lvlJc w:val="left"/>
      <w:pPr>
        <w:tabs>
          <w:tab w:val="num" w:pos="2880"/>
        </w:tabs>
        <w:ind w:left="2880" w:hanging="360"/>
      </w:pPr>
      <w:rPr>
        <w:rFonts w:ascii="Arial" w:hAnsi="Arial" w:hint="default"/>
      </w:rPr>
    </w:lvl>
    <w:lvl w:ilvl="4" w:tplc="B9241BFC" w:tentative="1">
      <w:start w:val="1"/>
      <w:numFmt w:val="bullet"/>
      <w:lvlText w:val="•"/>
      <w:lvlJc w:val="left"/>
      <w:pPr>
        <w:tabs>
          <w:tab w:val="num" w:pos="3600"/>
        </w:tabs>
        <w:ind w:left="3600" w:hanging="360"/>
      </w:pPr>
      <w:rPr>
        <w:rFonts w:ascii="Arial" w:hAnsi="Arial" w:hint="default"/>
      </w:rPr>
    </w:lvl>
    <w:lvl w:ilvl="5" w:tplc="1B9CA24C" w:tentative="1">
      <w:start w:val="1"/>
      <w:numFmt w:val="bullet"/>
      <w:lvlText w:val="•"/>
      <w:lvlJc w:val="left"/>
      <w:pPr>
        <w:tabs>
          <w:tab w:val="num" w:pos="4320"/>
        </w:tabs>
        <w:ind w:left="4320" w:hanging="360"/>
      </w:pPr>
      <w:rPr>
        <w:rFonts w:ascii="Arial" w:hAnsi="Arial" w:hint="default"/>
      </w:rPr>
    </w:lvl>
    <w:lvl w:ilvl="6" w:tplc="DFA667F6" w:tentative="1">
      <w:start w:val="1"/>
      <w:numFmt w:val="bullet"/>
      <w:lvlText w:val="•"/>
      <w:lvlJc w:val="left"/>
      <w:pPr>
        <w:tabs>
          <w:tab w:val="num" w:pos="5040"/>
        </w:tabs>
        <w:ind w:left="5040" w:hanging="360"/>
      </w:pPr>
      <w:rPr>
        <w:rFonts w:ascii="Arial" w:hAnsi="Arial" w:hint="default"/>
      </w:rPr>
    </w:lvl>
    <w:lvl w:ilvl="7" w:tplc="B792F76E" w:tentative="1">
      <w:start w:val="1"/>
      <w:numFmt w:val="bullet"/>
      <w:lvlText w:val="•"/>
      <w:lvlJc w:val="left"/>
      <w:pPr>
        <w:tabs>
          <w:tab w:val="num" w:pos="5760"/>
        </w:tabs>
        <w:ind w:left="5760" w:hanging="360"/>
      </w:pPr>
      <w:rPr>
        <w:rFonts w:ascii="Arial" w:hAnsi="Arial" w:hint="default"/>
      </w:rPr>
    </w:lvl>
    <w:lvl w:ilvl="8" w:tplc="BC6CF82A" w:tentative="1">
      <w:start w:val="1"/>
      <w:numFmt w:val="bullet"/>
      <w:lvlText w:val="•"/>
      <w:lvlJc w:val="left"/>
      <w:pPr>
        <w:tabs>
          <w:tab w:val="num" w:pos="6480"/>
        </w:tabs>
        <w:ind w:left="6480" w:hanging="360"/>
      </w:pPr>
      <w:rPr>
        <w:rFonts w:ascii="Arial" w:hAnsi="Arial" w:hint="default"/>
      </w:rPr>
    </w:lvl>
  </w:abstractNum>
  <w:abstractNum w:abstractNumId="6">
    <w:nsid w:val="2E010914"/>
    <w:multiLevelType w:val="hybridMultilevel"/>
    <w:tmpl w:val="02467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872D9E"/>
    <w:multiLevelType w:val="hybridMultilevel"/>
    <w:tmpl w:val="9C061672"/>
    <w:lvl w:ilvl="0" w:tplc="88CC71E4">
      <w:start w:val="1"/>
      <w:numFmt w:val="bullet"/>
      <w:lvlText w:val="•"/>
      <w:lvlJc w:val="left"/>
      <w:pPr>
        <w:tabs>
          <w:tab w:val="num" w:pos="720"/>
        </w:tabs>
        <w:ind w:left="720" w:hanging="360"/>
      </w:pPr>
      <w:rPr>
        <w:rFonts w:ascii="Arial" w:hAnsi="Arial" w:hint="default"/>
      </w:rPr>
    </w:lvl>
    <w:lvl w:ilvl="1" w:tplc="9050EE4E" w:tentative="1">
      <w:start w:val="1"/>
      <w:numFmt w:val="bullet"/>
      <w:lvlText w:val="•"/>
      <w:lvlJc w:val="left"/>
      <w:pPr>
        <w:tabs>
          <w:tab w:val="num" w:pos="1440"/>
        </w:tabs>
        <w:ind w:left="1440" w:hanging="360"/>
      </w:pPr>
      <w:rPr>
        <w:rFonts w:ascii="Arial" w:hAnsi="Arial" w:hint="default"/>
      </w:rPr>
    </w:lvl>
    <w:lvl w:ilvl="2" w:tplc="E08E3162" w:tentative="1">
      <w:start w:val="1"/>
      <w:numFmt w:val="bullet"/>
      <w:lvlText w:val="•"/>
      <w:lvlJc w:val="left"/>
      <w:pPr>
        <w:tabs>
          <w:tab w:val="num" w:pos="2160"/>
        </w:tabs>
        <w:ind w:left="2160" w:hanging="360"/>
      </w:pPr>
      <w:rPr>
        <w:rFonts w:ascii="Arial" w:hAnsi="Arial" w:hint="default"/>
      </w:rPr>
    </w:lvl>
    <w:lvl w:ilvl="3" w:tplc="EFF05856" w:tentative="1">
      <w:start w:val="1"/>
      <w:numFmt w:val="bullet"/>
      <w:lvlText w:val="•"/>
      <w:lvlJc w:val="left"/>
      <w:pPr>
        <w:tabs>
          <w:tab w:val="num" w:pos="2880"/>
        </w:tabs>
        <w:ind w:left="2880" w:hanging="360"/>
      </w:pPr>
      <w:rPr>
        <w:rFonts w:ascii="Arial" w:hAnsi="Arial" w:hint="default"/>
      </w:rPr>
    </w:lvl>
    <w:lvl w:ilvl="4" w:tplc="739A626E" w:tentative="1">
      <w:start w:val="1"/>
      <w:numFmt w:val="bullet"/>
      <w:lvlText w:val="•"/>
      <w:lvlJc w:val="left"/>
      <w:pPr>
        <w:tabs>
          <w:tab w:val="num" w:pos="3600"/>
        </w:tabs>
        <w:ind w:left="3600" w:hanging="360"/>
      </w:pPr>
      <w:rPr>
        <w:rFonts w:ascii="Arial" w:hAnsi="Arial" w:hint="default"/>
      </w:rPr>
    </w:lvl>
    <w:lvl w:ilvl="5" w:tplc="6DBC5E24" w:tentative="1">
      <w:start w:val="1"/>
      <w:numFmt w:val="bullet"/>
      <w:lvlText w:val="•"/>
      <w:lvlJc w:val="left"/>
      <w:pPr>
        <w:tabs>
          <w:tab w:val="num" w:pos="4320"/>
        </w:tabs>
        <w:ind w:left="4320" w:hanging="360"/>
      </w:pPr>
      <w:rPr>
        <w:rFonts w:ascii="Arial" w:hAnsi="Arial" w:hint="default"/>
      </w:rPr>
    </w:lvl>
    <w:lvl w:ilvl="6" w:tplc="EF5666AE" w:tentative="1">
      <w:start w:val="1"/>
      <w:numFmt w:val="bullet"/>
      <w:lvlText w:val="•"/>
      <w:lvlJc w:val="left"/>
      <w:pPr>
        <w:tabs>
          <w:tab w:val="num" w:pos="5040"/>
        </w:tabs>
        <w:ind w:left="5040" w:hanging="360"/>
      </w:pPr>
      <w:rPr>
        <w:rFonts w:ascii="Arial" w:hAnsi="Arial" w:hint="default"/>
      </w:rPr>
    </w:lvl>
    <w:lvl w:ilvl="7" w:tplc="8B84B304" w:tentative="1">
      <w:start w:val="1"/>
      <w:numFmt w:val="bullet"/>
      <w:lvlText w:val="•"/>
      <w:lvlJc w:val="left"/>
      <w:pPr>
        <w:tabs>
          <w:tab w:val="num" w:pos="5760"/>
        </w:tabs>
        <w:ind w:left="5760" w:hanging="360"/>
      </w:pPr>
      <w:rPr>
        <w:rFonts w:ascii="Arial" w:hAnsi="Arial" w:hint="default"/>
      </w:rPr>
    </w:lvl>
    <w:lvl w:ilvl="8" w:tplc="13CAA858" w:tentative="1">
      <w:start w:val="1"/>
      <w:numFmt w:val="bullet"/>
      <w:lvlText w:val="•"/>
      <w:lvlJc w:val="left"/>
      <w:pPr>
        <w:tabs>
          <w:tab w:val="num" w:pos="6480"/>
        </w:tabs>
        <w:ind w:left="6480" w:hanging="360"/>
      </w:pPr>
      <w:rPr>
        <w:rFonts w:ascii="Arial" w:hAnsi="Arial" w:hint="default"/>
      </w:rPr>
    </w:lvl>
  </w:abstractNum>
  <w:abstractNum w:abstractNumId="8">
    <w:nsid w:val="414B1A1A"/>
    <w:multiLevelType w:val="hybridMultilevel"/>
    <w:tmpl w:val="1B34FB5E"/>
    <w:lvl w:ilvl="0" w:tplc="CE24D2C4">
      <w:start w:val="1"/>
      <w:numFmt w:val="bullet"/>
      <w:lvlText w:val="•"/>
      <w:lvlJc w:val="left"/>
      <w:pPr>
        <w:tabs>
          <w:tab w:val="num" w:pos="720"/>
        </w:tabs>
        <w:ind w:left="720" w:hanging="360"/>
      </w:pPr>
      <w:rPr>
        <w:rFonts w:ascii="Arial" w:hAnsi="Arial" w:hint="default"/>
      </w:rPr>
    </w:lvl>
    <w:lvl w:ilvl="1" w:tplc="51046E36" w:tentative="1">
      <w:start w:val="1"/>
      <w:numFmt w:val="bullet"/>
      <w:lvlText w:val="•"/>
      <w:lvlJc w:val="left"/>
      <w:pPr>
        <w:tabs>
          <w:tab w:val="num" w:pos="1440"/>
        </w:tabs>
        <w:ind w:left="1440" w:hanging="360"/>
      </w:pPr>
      <w:rPr>
        <w:rFonts w:ascii="Arial" w:hAnsi="Arial" w:hint="default"/>
      </w:rPr>
    </w:lvl>
    <w:lvl w:ilvl="2" w:tplc="A44C6852" w:tentative="1">
      <w:start w:val="1"/>
      <w:numFmt w:val="bullet"/>
      <w:lvlText w:val="•"/>
      <w:lvlJc w:val="left"/>
      <w:pPr>
        <w:tabs>
          <w:tab w:val="num" w:pos="2160"/>
        </w:tabs>
        <w:ind w:left="2160" w:hanging="360"/>
      </w:pPr>
      <w:rPr>
        <w:rFonts w:ascii="Arial" w:hAnsi="Arial" w:hint="default"/>
      </w:rPr>
    </w:lvl>
    <w:lvl w:ilvl="3" w:tplc="8E1A0734" w:tentative="1">
      <w:start w:val="1"/>
      <w:numFmt w:val="bullet"/>
      <w:lvlText w:val="•"/>
      <w:lvlJc w:val="left"/>
      <w:pPr>
        <w:tabs>
          <w:tab w:val="num" w:pos="2880"/>
        </w:tabs>
        <w:ind w:left="2880" w:hanging="360"/>
      </w:pPr>
      <w:rPr>
        <w:rFonts w:ascii="Arial" w:hAnsi="Arial" w:hint="default"/>
      </w:rPr>
    </w:lvl>
    <w:lvl w:ilvl="4" w:tplc="A25083EC" w:tentative="1">
      <w:start w:val="1"/>
      <w:numFmt w:val="bullet"/>
      <w:lvlText w:val="•"/>
      <w:lvlJc w:val="left"/>
      <w:pPr>
        <w:tabs>
          <w:tab w:val="num" w:pos="3600"/>
        </w:tabs>
        <w:ind w:left="3600" w:hanging="360"/>
      </w:pPr>
      <w:rPr>
        <w:rFonts w:ascii="Arial" w:hAnsi="Arial" w:hint="default"/>
      </w:rPr>
    </w:lvl>
    <w:lvl w:ilvl="5" w:tplc="5C86E7E4" w:tentative="1">
      <w:start w:val="1"/>
      <w:numFmt w:val="bullet"/>
      <w:lvlText w:val="•"/>
      <w:lvlJc w:val="left"/>
      <w:pPr>
        <w:tabs>
          <w:tab w:val="num" w:pos="4320"/>
        </w:tabs>
        <w:ind w:left="4320" w:hanging="360"/>
      </w:pPr>
      <w:rPr>
        <w:rFonts w:ascii="Arial" w:hAnsi="Arial" w:hint="default"/>
      </w:rPr>
    </w:lvl>
    <w:lvl w:ilvl="6" w:tplc="D63A2362" w:tentative="1">
      <w:start w:val="1"/>
      <w:numFmt w:val="bullet"/>
      <w:lvlText w:val="•"/>
      <w:lvlJc w:val="left"/>
      <w:pPr>
        <w:tabs>
          <w:tab w:val="num" w:pos="5040"/>
        </w:tabs>
        <w:ind w:left="5040" w:hanging="360"/>
      </w:pPr>
      <w:rPr>
        <w:rFonts w:ascii="Arial" w:hAnsi="Arial" w:hint="default"/>
      </w:rPr>
    </w:lvl>
    <w:lvl w:ilvl="7" w:tplc="C928B8E2" w:tentative="1">
      <w:start w:val="1"/>
      <w:numFmt w:val="bullet"/>
      <w:lvlText w:val="•"/>
      <w:lvlJc w:val="left"/>
      <w:pPr>
        <w:tabs>
          <w:tab w:val="num" w:pos="5760"/>
        </w:tabs>
        <w:ind w:left="5760" w:hanging="360"/>
      </w:pPr>
      <w:rPr>
        <w:rFonts w:ascii="Arial" w:hAnsi="Arial" w:hint="default"/>
      </w:rPr>
    </w:lvl>
    <w:lvl w:ilvl="8" w:tplc="2C6803DC" w:tentative="1">
      <w:start w:val="1"/>
      <w:numFmt w:val="bullet"/>
      <w:lvlText w:val="•"/>
      <w:lvlJc w:val="left"/>
      <w:pPr>
        <w:tabs>
          <w:tab w:val="num" w:pos="6480"/>
        </w:tabs>
        <w:ind w:left="6480" w:hanging="360"/>
      </w:pPr>
      <w:rPr>
        <w:rFonts w:ascii="Arial" w:hAnsi="Arial" w:hint="default"/>
      </w:rPr>
    </w:lvl>
  </w:abstractNum>
  <w:abstractNum w:abstractNumId="9">
    <w:nsid w:val="5D386BF6"/>
    <w:multiLevelType w:val="hybridMultilevel"/>
    <w:tmpl w:val="79A06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576DA4"/>
    <w:multiLevelType w:val="hybridMultilevel"/>
    <w:tmpl w:val="14A6A9D2"/>
    <w:lvl w:ilvl="0" w:tplc="80022F12">
      <w:start w:val="1"/>
      <w:numFmt w:val="bullet"/>
      <w:lvlText w:val="•"/>
      <w:lvlJc w:val="left"/>
      <w:pPr>
        <w:tabs>
          <w:tab w:val="num" w:pos="720"/>
        </w:tabs>
        <w:ind w:left="720" w:hanging="360"/>
      </w:pPr>
      <w:rPr>
        <w:rFonts w:ascii="Arial" w:hAnsi="Arial" w:hint="default"/>
      </w:rPr>
    </w:lvl>
    <w:lvl w:ilvl="1" w:tplc="30B2A7C0" w:tentative="1">
      <w:start w:val="1"/>
      <w:numFmt w:val="bullet"/>
      <w:lvlText w:val="•"/>
      <w:lvlJc w:val="left"/>
      <w:pPr>
        <w:tabs>
          <w:tab w:val="num" w:pos="1440"/>
        </w:tabs>
        <w:ind w:left="1440" w:hanging="360"/>
      </w:pPr>
      <w:rPr>
        <w:rFonts w:ascii="Arial" w:hAnsi="Arial" w:hint="default"/>
      </w:rPr>
    </w:lvl>
    <w:lvl w:ilvl="2" w:tplc="FA9CBD46" w:tentative="1">
      <w:start w:val="1"/>
      <w:numFmt w:val="bullet"/>
      <w:lvlText w:val="•"/>
      <w:lvlJc w:val="left"/>
      <w:pPr>
        <w:tabs>
          <w:tab w:val="num" w:pos="2160"/>
        </w:tabs>
        <w:ind w:left="2160" w:hanging="360"/>
      </w:pPr>
      <w:rPr>
        <w:rFonts w:ascii="Arial" w:hAnsi="Arial" w:hint="default"/>
      </w:rPr>
    </w:lvl>
    <w:lvl w:ilvl="3" w:tplc="DE424C6E" w:tentative="1">
      <w:start w:val="1"/>
      <w:numFmt w:val="bullet"/>
      <w:lvlText w:val="•"/>
      <w:lvlJc w:val="left"/>
      <w:pPr>
        <w:tabs>
          <w:tab w:val="num" w:pos="2880"/>
        </w:tabs>
        <w:ind w:left="2880" w:hanging="360"/>
      </w:pPr>
      <w:rPr>
        <w:rFonts w:ascii="Arial" w:hAnsi="Arial" w:hint="default"/>
      </w:rPr>
    </w:lvl>
    <w:lvl w:ilvl="4" w:tplc="6554DA60" w:tentative="1">
      <w:start w:val="1"/>
      <w:numFmt w:val="bullet"/>
      <w:lvlText w:val="•"/>
      <w:lvlJc w:val="left"/>
      <w:pPr>
        <w:tabs>
          <w:tab w:val="num" w:pos="3600"/>
        </w:tabs>
        <w:ind w:left="3600" w:hanging="360"/>
      </w:pPr>
      <w:rPr>
        <w:rFonts w:ascii="Arial" w:hAnsi="Arial" w:hint="default"/>
      </w:rPr>
    </w:lvl>
    <w:lvl w:ilvl="5" w:tplc="18A0FB4C" w:tentative="1">
      <w:start w:val="1"/>
      <w:numFmt w:val="bullet"/>
      <w:lvlText w:val="•"/>
      <w:lvlJc w:val="left"/>
      <w:pPr>
        <w:tabs>
          <w:tab w:val="num" w:pos="4320"/>
        </w:tabs>
        <w:ind w:left="4320" w:hanging="360"/>
      </w:pPr>
      <w:rPr>
        <w:rFonts w:ascii="Arial" w:hAnsi="Arial" w:hint="default"/>
      </w:rPr>
    </w:lvl>
    <w:lvl w:ilvl="6" w:tplc="503C9CDA" w:tentative="1">
      <w:start w:val="1"/>
      <w:numFmt w:val="bullet"/>
      <w:lvlText w:val="•"/>
      <w:lvlJc w:val="left"/>
      <w:pPr>
        <w:tabs>
          <w:tab w:val="num" w:pos="5040"/>
        </w:tabs>
        <w:ind w:left="5040" w:hanging="360"/>
      </w:pPr>
      <w:rPr>
        <w:rFonts w:ascii="Arial" w:hAnsi="Arial" w:hint="default"/>
      </w:rPr>
    </w:lvl>
    <w:lvl w:ilvl="7" w:tplc="E536C7C8" w:tentative="1">
      <w:start w:val="1"/>
      <w:numFmt w:val="bullet"/>
      <w:lvlText w:val="•"/>
      <w:lvlJc w:val="left"/>
      <w:pPr>
        <w:tabs>
          <w:tab w:val="num" w:pos="5760"/>
        </w:tabs>
        <w:ind w:left="5760" w:hanging="360"/>
      </w:pPr>
      <w:rPr>
        <w:rFonts w:ascii="Arial" w:hAnsi="Arial" w:hint="default"/>
      </w:rPr>
    </w:lvl>
    <w:lvl w:ilvl="8" w:tplc="EA708C6A" w:tentative="1">
      <w:start w:val="1"/>
      <w:numFmt w:val="bullet"/>
      <w:lvlText w:val="•"/>
      <w:lvlJc w:val="left"/>
      <w:pPr>
        <w:tabs>
          <w:tab w:val="num" w:pos="6480"/>
        </w:tabs>
        <w:ind w:left="6480" w:hanging="360"/>
      </w:pPr>
      <w:rPr>
        <w:rFonts w:ascii="Arial" w:hAnsi="Arial" w:hint="default"/>
      </w:rPr>
    </w:lvl>
  </w:abstractNum>
  <w:abstractNum w:abstractNumId="11">
    <w:nsid w:val="684441A8"/>
    <w:multiLevelType w:val="hybridMultilevel"/>
    <w:tmpl w:val="5232DFBC"/>
    <w:lvl w:ilvl="0" w:tplc="FFEE1A24">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91523C3"/>
    <w:multiLevelType w:val="hybridMultilevel"/>
    <w:tmpl w:val="2E38728C"/>
    <w:lvl w:ilvl="0" w:tplc="CF4E59F0">
      <w:start w:val="1"/>
      <w:numFmt w:val="bullet"/>
      <w:lvlText w:val="•"/>
      <w:lvlJc w:val="left"/>
      <w:pPr>
        <w:tabs>
          <w:tab w:val="num" w:pos="720"/>
        </w:tabs>
        <w:ind w:left="720" w:hanging="360"/>
      </w:pPr>
      <w:rPr>
        <w:rFonts w:ascii="Arial" w:hAnsi="Arial" w:hint="default"/>
      </w:rPr>
    </w:lvl>
    <w:lvl w:ilvl="1" w:tplc="A8205BC2" w:tentative="1">
      <w:start w:val="1"/>
      <w:numFmt w:val="bullet"/>
      <w:lvlText w:val="•"/>
      <w:lvlJc w:val="left"/>
      <w:pPr>
        <w:tabs>
          <w:tab w:val="num" w:pos="1440"/>
        </w:tabs>
        <w:ind w:left="1440" w:hanging="360"/>
      </w:pPr>
      <w:rPr>
        <w:rFonts w:ascii="Arial" w:hAnsi="Arial" w:hint="default"/>
      </w:rPr>
    </w:lvl>
    <w:lvl w:ilvl="2" w:tplc="A5FE72AE" w:tentative="1">
      <w:start w:val="1"/>
      <w:numFmt w:val="bullet"/>
      <w:lvlText w:val="•"/>
      <w:lvlJc w:val="left"/>
      <w:pPr>
        <w:tabs>
          <w:tab w:val="num" w:pos="2160"/>
        </w:tabs>
        <w:ind w:left="2160" w:hanging="360"/>
      </w:pPr>
      <w:rPr>
        <w:rFonts w:ascii="Arial" w:hAnsi="Arial" w:hint="default"/>
      </w:rPr>
    </w:lvl>
    <w:lvl w:ilvl="3" w:tplc="D6E23E28" w:tentative="1">
      <w:start w:val="1"/>
      <w:numFmt w:val="bullet"/>
      <w:lvlText w:val="•"/>
      <w:lvlJc w:val="left"/>
      <w:pPr>
        <w:tabs>
          <w:tab w:val="num" w:pos="2880"/>
        </w:tabs>
        <w:ind w:left="2880" w:hanging="360"/>
      </w:pPr>
      <w:rPr>
        <w:rFonts w:ascii="Arial" w:hAnsi="Arial" w:hint="default"/>
      </w:rPr>
    </w:lvl>
    <w:lvl w:ilvl="4" w:tplc="DF461EE2" w:tentative="1">
      <w:start w:val="1"/>
      <w:numFmt w:val="bullet"/>
      <w:lvlText w:val="•"/>
      <w:lvlJc w:val="left"/>
      <w:pPr>
        <w:tabs>
          <w:tab w:val="num" w:pos="3600"/>
        </w:tabs>
        <w:ind w:left="3600" w:hanging="360"/>
      </w:pPr>
      <w:rPr>
        <w:rFonts w:ascii="Arial" w:hAnsi="Arial" w:hint="default"/>
      </w:rPr>
    </w:lvl>
    <w:lvl w:ilvl="5" w:tplc="3B34C8BA" w:tentative="1">
      <w:start w:val="1"/>
      <w:numFmt w:val="bullet"/>
      <w:lvlText w:val="•"/>
      <w:lvlJc w:val="left"/>
      <w:pPr>
        <w:tabs>
          <w:tab w:val="num" w:pos="4320"/>
        </w:tabs>
        <w:ind w:left="4320" w:hanging="360"/>
      </w:pPr>
      <w:rPr>
        <w:rFonts w:ascii="Arial" w:hAnsi="Arial" w:hint="default"/>
      </w:rPr>
    </w:lvl>
    <w:lvl w:ilvl="6" w:tplc="2422B528" w:tentative="1">
      <w:start w:val="1"/>
      <w:numFmt w:val="bullet"/>
      <w:lvlText w:val="•"/>
      <w:lvlJc w:val="left"/>
      <w:pPr>
        <w:tabs>
          <w:tab w:val="num" w:pos="5040"/>
        </w:tabs>
        <w:ind w:left="5040" w:hanging="360"/>
      </w:pPr>
      <w:rPr>
        <w:rFonts w:ascii="Arial" w:hAnsi="Arial" w:hint="default"/>
      </w:rPr>
    </w:lvl>
    <w:lvl w:ilvl="7" w:tplc="4802E43C" w:tentative="1">
      <w:start w:val="1"/>
      <w:numFmt w:val="bullet"/>
      <w:lvlText w:val="•"/>
      <w:lvlJc w:val="left"/>
      <w:pPr>
        <w:tabs>
          <w:tab w:val="num" w:pos="5760"/>
        </w:tabs>
        <w:ind w:left="5760" w:hanging="360"/>
      </w:pPr>
      <w:rPr>
        <w:rFonts w:ascii="Arial" w:hAnsi="Arial" w:hint="default"/>
      </w:rPr>
    </w:lvl>
    <w:lvl w:ilvl="8" w:tplc="4F00115C" w:tentative="1">
      <w:start w:val="1"/>
      <w:numFmt w:val="bullet"/>
      <w:lvlText w:val="•"/>
      <w:lvlJc w:val="left"/>
      <w:pPr>
        <w:tabs>
          <w:tab w:val="num" w:pos="6480"/>
        </w:tabs>
        <w:ind w:left="6480" w:hanging="360"/>
      </w:pPr>
      <w:rPr>
        <w:rFonts w:ascii="Arial" w:hAnsi="Arial" w:hint="default"/>
      </w:rPr>
    </w:lvl>
  </w:abstractNum>
  <w:abstractNum w:abstractNumId="13">
    <w:nsid w:val="6C5B1DBF"/>
    <w:multiLevelType w:val="hybridMultilevel"/>
    <w:tmpl w:val="9C0E4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8"/>
  </w:num>
  <w:num w:numId="5">
    <w:abstractNumId w:val="12"/>
  </w:num>
  <w:num w:numId="6">
    <w:abstractNumId w:val="1"/>
  </w:num>
  <w:num w:numId="7">
    <w:abstractNumId w:val="10"/>
  </w:num>
  <w:num w:numId="8">
    <w:abstractNumId w:val="9"/>
  </w:num>
  <w:num w:numId="9">
    <w:abstractNumId w:val="13"/>
  </w:num>
  <w:num w:numId="10">
    <w:abstractNumId w:val="3"/>
  </w:num>
  <w:num w:numId="11">
    <w:abstractNumId w:val="4"/>
  </w:num>
  <w:num w:numId="12">
    <w:abstractNumId w:val="6"/>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9AB"/>
    <w:rsid w:val="0003742B"/>
    <w:rsid w:val="000418C4"/>
    <w:rsid w:val="00061EFC"/>
    <w:rsid w:val="000B5462"/>
    <w:rsid w:val="000D140F"/>
    <w:rsid w:val="00144E87"/>
    <w:rsid w:val="00157812"/>
    <w:rsid w:val="00176872"/>
    <w:rsid w:val="001A0C41"/>
    <w:rsid w:val="001F7719"/>
    <w:rsid w:val="002359EE"/>
    <w:rsid w:val="00286CF0"/>
    <w:rsid w:val="00297034"/>
    <w:rsid w:val="002F10C1"/>
    <w:rsid w:val="002F663E"/>
    <w:rsid w:val="00304761"/>
    <w:rsid w:val="00397FA9"/>
    <w:rsid w:val="003A690E"/>
    <w:rsid w:val="003F07C4"/>
    <w:rsid w:val="003F6966"/>
    <w:rsid w:val="00413CAB"/>
    <w:rsid w:val="00453226"/>
    <w:rsid w:val="00453840"/>
    <w:rsid w:val="004A4079"/>
    <w:rsid w:val="004D1EF3"/>
    <w:rsid w:val="004D79AB"/>
    <w:rsid w:val="004E2B04"/>
    <w:rsid w:val="005C528B"/>
    <w:rsid w:val="005D215D"/>
    <w:rsid w:val="005E09EF"/>
    <w:rsid w:val="005F0DB2"/>
    <w:rsid w:val="005F782A"/>
    <w:rsid w:val="0062296C"/>
    <w:rsid w:val="0070154F"/>
    <w:rsid w:val="007107B2"/>
    <w:rsid w:val="00744945"/>
    <w:rsid w:val="00786CF3"/>
    <w:rsid w:val="007A2EEB"/>
    <w:rsid w:val="007D0D9E"/>
    <w:rsid w:val="007E3038"/>
    <w:rsid w:val="007F4D5E"/>
    <w:rsid w:val="007F7987"/>
    <w:rsid w:val="008C3C8B"/>
    <w:rsid w:val="00904AB2"/>
    <w:rsid w:val="0091265E"/>
    <w:rsid w:val="00945E11"/>
    <w:rsid w:val="009A4F54"/>
    <w:rsid w:val="009B4E08"/>
    <w:rsid w:val="00A05817"/>
    <w:rsid w:val="00AA11E6"/>
    <w:rsid w:val="00B40AB4"/>
    <w:rsid w:val="00B60F68"/>
    <w:rsid w:val="00B65CE5"/>
    <w:rsid w:val="00B92427"/>
    <w:rsid w:val="00B9545A"/>
    <w:rsid w:val="00BB59FB"/>
    <w:rsid w:val="00C13885"/>
    <w:rsid w:val="00C17A05"/>
    <w:rsid w:val="00C32F62"/>
    <w:rsid w:val="00C57D8B"/>
    <w:rsid w:val="00C61C0D"/>
    <w:rsid w:val="00C8731E"/>
    <w:rsid w:val="00CB6EDA"/>
    <w:rsid w:val="00CD57B7"/>
    <w:rsid w:val="00CF479A"/>
    <w:rsid w:val="00D400BA"/>
    <w:rsid w:val="00D418B3"/>
    <w:rsid w:val="00D7529B"/>
    <w:rsid w:val="00DD1F38"/>
    <w:rsid w:val="00DD204D"/>
    <w:rsid w:val="00E03FA2"/>
    <w:rsid w:val="00E33296"/>
    <w:rsid w:val="00EA47E0"/>
    <w:rsid w:val="00F103B5"/>
    <w:rsid w:val="00F318BA"/>
    <w:rsid w:val="00F517CA"/>
    <w:rsid w:val="00FC36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4D79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7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7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9AB"/>
    <w:rPr>
      <w:rFonts w:ascii="Tahoma" w:hAnsi="Tahoma" w:cs="Tahoma"/>
      <w:sz w:val="16"/>
      <w:szCs w:val="16"/>
    </w:rPr>
  </w:style>
  <w:style w:type="character" w:customStyle="1" w:styleId="Heading3Char">
    <w:name w:val="Heading 3 Char"/>
    <w:basedOn w:val="DefaultParagraphFont"/>
    <w:link w:val="Heading3"/>
    <w:uiPriority w:val="9"/>
    <w:rsid w:val="004D79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4D79A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D79AB"/>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D79AB"/>
    <w:rPr>
      <w:color w:val="0000FF"/>
      <w:u w:val="single"/>
    </w:rPr>
  </w:style>
  <w:style w:type="paragraph" w:styleId="Header">
    <w:name w:val="header"/>
    <w:basedOn w:val="Normal"/>
    <w:link w:val="HeaderChar"/>
    <w:uiPriority w:val="99"/>
    <w:semiHidden/>
    <w:unhideWhenUsed/>
    <w:rsid w:val="004D79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79AB"/>
  </w:style>
  <w:style w:type="paragraph" w:styleId="Footer">
    <w:name w:val="footer"/>
    <w:basedOn w:val="Normal"/>
    <w:link w:val="FooterChar"/>
    <w:uiPriority w:val="99"/>
    <w:semiHidden/>
    <w:unhideWhenUsed/>
    <w:rsid w:val="004D79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79AB"/>
  </w:style>
  <w:style w:type="character" w:styleId="CommentReference">
    <w:name w:val="annotation reference"/>
    <w:basedOn w:val="DefaultParagraphFont"/>
    <w:uiPriority w:val="99"/>
    <w:semiHidden/>
    <w:unhideWhenUsed/>
    <w:rsid w:val="002F663E"/>
    <w:rPr>
      <w:sz w:val="16"/>
      <w:szCs w:val="16"/>
    </w:rPr>
  </w:style>
  <w:style w:type="paragraph" w:styleId="CommentText">
    <w:name w:val="annotation text"/>
    <w:basedOn w:val="Normal"/>
    <w:link w:val="CommentTextChar"/>
    <w:uiPriority w:val="99"/>
    <w:semiHidden/>
    <w:unhideWhenUsed/>
    <w:rsid w:val="002F663E"/>
    <w:pPr>
      <w:spacing w:line="240" w:lineRule="auto"/>
    </w:pPr>
    <w:rPr>
      <w:sz w:val="20"/>
      <w:szCs w:val="20"/>
    </w:rPr>
  </w:style>
  <w:style w:type="character" w:customStyle="1" w:styleId="CommentTextChar">
    <w:name w:val="Comment Text Char"/>
    <w:basedOn w:val="DefaultParagraphFont"/>
    <w:link w:val="CommentText"/>
    <w:uiPriority w:val="99"/>
    <w:semiHidden/>
    <w:rsid w:val="002F663E"/>
    <w:rPr>
      <w:sz w:val="20"/>
      <w:szCs w:val="20"/>
    </w:rPr>
  </w:style>
  <w:style w:type="paragraph" w:styleId="CommentSubject">
    <w:name w:val="annotation subject"/>
    <w:basedOn w:val="CommentText"/>
    <w:next w:val="CommentText"/>
    <w:link w:val="CommentSubjectChar"/>
    <w:uiPriority w:val="99"/>
    <w:semiHidden/>
    <w:unhideWhenUsed/>
    <w:rsid w:val="002F663E"/>
    <w:rPr>
      <w:b/>
      <w:bCs/>
    </w:rPr>
  </w:style>
  <w:style w:type="character" w:customStyle="1" w:styleId="CommentSubjectChar">
    <w:name w:val="Comment Subject Char"/>
    <w:basedOn w:val="CommentTextChar"/>
    <w:link w:val="CommentSubject"/>
    <w:uiPriority w:val="99"/>
    <w:semiHidden/>
    <w:rsid w:val="002F663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4D79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7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7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9AB"/>
    <w:rPr>
      <w:rFonts w:ascii="Tahoma" w:hAnsi="Tahoma" w:cs="Tahoma"/>
      <w:sz w:val="16"/>
      <w:szCs w:val="16"/>
    </w:rPr>
  </w:style>
  <w:style w:type="character" w:customStyle="1" w:styleId="Heading3Char">
    <w:name w:val="Heading 3 Char"/>
    <w:basedOn w:val="DefaultParagraphFont"/>
    <w:link w:val="Heading3"/>
    <w:uiPriority w:val="9"/>
    <w:rsid w:val="004D79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4D79A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D79AB"/>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D79AB"/>
    <w:rPr>
      <w:color w:val="0000FF"/>
      <w:u w:val="single"/>
    </w:rPr>
  </w:style>
  <w:style w:type="paragraph" w:styleId="Header">
    <w:name w:val="header"/>
    <w:basedOn w:val="Normal"/>
    <w:link w:val="HeaderChar"/>
    <w:uiPriority w:val="99"/>
    <w:semiHidden/>
    <w:unhideWhenUsed/>
    <w:rsid w:val="004D79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79AB"/>
  </w:style>
  <w:style w:type="paragraph" w:styleId="Footer">
    <w:name w:val="footer"/>
    <w:basedOn w:val="Normal"/>
    <w:link w:val="FooterChar"/>
    <w:uiPriority w:val="99"/>
    <w:semiHidden/>
    <w:unhideWhenUsed/>
    <w:rsid w:val="004D79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79AB"/>
  </w:style>
  <w:style w:type="character" w:styleId="CommentReference">
    <w:name w:val="annotation reference"/>
    <w:basedOn w:val="DefaultParagraphFont"/>
    <w:uiPriority w:val="99"/>
    <w:semiHidden/>
    <w:unhideWhenUsed/>
    <w:rsid w:val="002F663E"/>
    <w:rPr>
      <w:sz w:val="16"/>
      <w:szCs w:val="16"/>
    </w:rPr>
  </w:style>
  <w:style w:type="paragraph" w:styleId="CommentText">
    <w:name w:val="annotation text"/>
    <w:basedOn w:val="Normal"/>
    <w:link w:val="CommentTextChar"/>
    <w:uiPriority w:val="99"/>
    <w:semiHidden/>
    <w:unhideWhenUsed/>
    <w:rsid w:val="002F663E"/>
    <w:pPr>
      <w:spacing w:line="240" w:lineRule="auto"/>
    </w:pPr>
    <w:rPr>
      <w:sz w:val="20"/>
      <w:szCs w:val="20"/>
    </w:rPr>
  </w:style>
  <w:style w:type="character" w:customStyle="1" w:styleId="CommentTextChar">
    <w:name w:val="Comment Text Char"/>
    <w:basedOn w:val="DefaultParagraphFont"/>
    <w:link w:val="CommentText"/>
    <w:uiPriority w:val="99"/>
    <w:semiHidden/>
    <w:rsid w:val="002F663E"/>
    <w:rPr>
      <w:sz w:val="20"/>
      <w:szCs w:val="20"/>
    </w:rPr>
  </w:style>
  <w:style w:type="paragraph" w:styleId="CommentSubject">
    <w:name w:val="annotation subject"/>
    <w:basedOn w:val="CommentText"/>
    <w:next w:val="CommentText"/>
    <w:link w:val="CommentSubjectChar"/>
    <w:uiPriority w:val="99"/>
    <w:semiHidden/>
    <w:unhideWhenUsed/>
    <w:rsid w:val="002F663E"/>
    <w:rPr>
      <w:b/>
      <w:bCs/>
    </w:rPr>
  </w:style>
  <w:style w:type="character" w:customStyle="1" w:styleId="CommentSubjectChar">
    <w:name w:val="Comment Subject Char"/>
    <w:basedOn w:val="CommentTextChar"/>
    <w:link w:val="CommentSubject"/>
    <w:uiPriority w:val="99"/>
    <w:semiHidden/>
    <w:rsid w:val="002F66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6467">
      <w:bodyDiv w:val="1"/>
      <w:marLeft w:val="0"/>
      <w:marRight w:val="0"/>
      <w:marTop w:val="0"/>
      <w:marBottom w:val="0"/>
      <w:divBdr>
        <w:top w:val="none" w:sz="0" w:space="0" w:color="auto"/>
        <w:left w:val="none" w:sz="0" w:space="0" w:color="auto"/>
        <w:bottom w:val="none" w:sz="0" w:space="0" w:color="auto"/>
        <w:right w:val="none" w:sz="0" w:space="0" w:color="auto"/>
      </w:divBdr>
      <w:divsChild>
        <w:div w:id="1083572832">
          <w:marLeft w:val="288"/>
          <w:marRight w:val="0"/>
          <w:marTop w:val="0"/>
          <w:marBottom w:val="360"/>
          <w:divBdr>
            <w:top w:val="none" w:sz="0" w:space="0" w:color="auto"/>
            <w:left w:val="none" w:sz="0" w:space="0" w:color="auto"/>
            <w:bottom w:val="none" w:sz="0" w:space="0" w:color="auto"/>
            <w:right w:val="none" w:sz="0" w:space="0" w:color="auto"/>
          </w:divBdr>
        </w:div>
        <w:div w:id="718094951">
          <w:marLeft w:val="288"/>
          <w:marRight w:val="0"/>
          <w:marTop w:val="0"/>
          <w:marBottom w:val="360"/>
          <w:divBdr>
            <w:top w:val="none" w:sz="0" w:space="0" w:color="auto"/>
            <w:left w:val="none" w:sz="0" w:space="0" w:color="auto"/>
            <w:bottom w:val="none" w:sz="0" w:space="0" w:color="auto"/>
            <w:right w:val="none" w:sz="0" w:space="0" w:color="auto"/>
          </w:divBdr>
        </w:div>
        <w:div w:id="2102094377">
          <w:marLeft w:val="288"/>
          <w:marRight w:val="0"/>
          <w:marTop w:val="0"/>
          <w:marBottom w:val="360"/>
          <w:divBdr>
            <w:top w:val="none" w:sz="0" w:space="0" w:color="auto"/>
            <w:left w:val="none" w:sz="0" w:space="0" w:color="auto"/>
            <w:bottom w:val="none" w:sz="0" w:space="0" w:color="auto"/>
            <w:right w:val="none" w:sz="0" w:space="0" w:color="auto"/>
          </w:divBdr>
        </w:div>
        <w:div w:id="1542480316">
          <w:marLeft w:val="288"/>
          <w:marRight w:val="0"/>
          <w:marTop w:val="0"/>
          <w:marBottom w:val="360"/>
          <w:divBdr>
            <w:top w:val="none" w:sz="0" w:space="0" w:color="auto"/>
            <w:left w:val="none" w:sz="0" w:space="0" w:color="auto"/>
            <w:bottom w:val="none" w:sz="0" w:space="0" w:color="auto"/>
            <w:right w:val="none" w:sz="0" w:space="0" w:color="auto"/>
          </w:divBdr>
        </w:div>
      </w:divsChild>
    </w:div>
    <w:div w:id="47724664">
      <w:bodyDiv w:val="1"/>
      <w:marLeft w:val="0"/>
      <w:marRight w:val="0"/>
      <w:marTop w:val="0"/>
      <w:marBottom w:val="0"/>
      <w:divBdr>
        <w:top w:val="none" w:sz="0" w:space="0" w:color="auto"/>
        <w:left w:val="none" w:sz="0" w:space="0" w:color="auto"/>
        <w:bottom w:val="none" w:sz="0" w:space="0" w:color="auto"/>
        <w:right w:val="none" w:sz="0" w:space="0" w:color="auto"/>
      </w:divBdr>
    </w:div>
    <w:div w:id="245656479">
      <w:bodyDiv w:val="1"/>
      <w:marLeft w:val="0"/>
      <w:marRight w:val="0"/>
      <w:marTop w:val="0"/>
      <w:marBottom w:val="0"/>
      <w:divBdr>
        <w:top w:val="none" w:sz="0" w:space="0" w:color="auto"/>
        <w:left w:val="none" w:sz="0" w:space="0" w:color="auto"/>
        <w:bottom w:val="none" w:sz="0" w:space="0" w:color="auto"/>
        <w:right w:val="none" w:sz="0" w:space="0" w:color="auto"/>
      </w:divBdr>
    </w:div>
    <w:div w:id="312561594">
      <w:bodyDiv w:val="1"/>
      <w:marLeft w:val="0"/>
      <w:marRight w:val="0"/>
      <w:marTop w:val="0"/>
      <w:marBottom w:val="0"/>
      <w:divBdr>
        <w:top w:val="none" w:sz="0" w:space="0" w:color="auto"/>
        <w:left w:val="none" w:sz="0" w:space="0" w:color="auto"/>
        <w:bottom w:val="none" w:sz="0" w:space="0" w:color="auto"/>
        <w:right w:val="none" w:sz="0" w:space="0" w:color="auto"/>
      </w:divBdr>
      <w:divsChild>
        <w:div w:id="621809397">
          <w:marLeft w:val="288"/>
          <w:marRight w:val="0"/>
          <w:marTop w:val="0"/>
          <w:marBottom w:val="360"/>
          <w:divBdr>
            <w:top w:val="none" w:sz="0" w:space="0" w:color="auto"/>
            <w:left w:val="none" w:sz="0" w:space="0" w:color="auto"/>
            <w:bottom w:val="none" w:sz="0" w:space="0" w:color="auto"/>
            <w:right w:val="none" w:sz="0" w:space="0" w:color="auto"/>
          </w:divBdr>
        </w:div>
        <w:div w:id="1198856544">
          <w:marLeft w:val="288"/>
          <w:marRight w:val="0"/>
          <w:marTop w:val="0"/>
          <w:marBottom w:val="360"/>
          <w:divBdr>
            <w:top w:val="none" w:sz="0" w:space="0" w:color="auto"/>
            <w:left w:val="none" w:sz="0" w:space="0" w:color="auto"/>
            <w:bottom w:val="none" w:sz="0" w:space="0" w:color="auto"/>
            <w:right w:val="none" w:sz="0" w:space="0" w:color="auto"/>
          </w:divBdr>
        </w:div>
      </w:divsChild>
    </w:div>
    <w:div w:id="400061188">
      <w:bodyDiv w:val="1"/>
      <w:marLeft w:val="0"/>
      <w:marRight w:val="0"/>
      <w:marTop w:val="0"/>
      <w:marBottom w:val="0"/>
      <w:divBdr>
        <w:top w:val="none" w:sz="0" w:space="0" w:color="auto"/>
        <w:left w:val="none" w:sz="0" w:space="0" w:color="auto"/>
        <w:bottom w:val="none" w:sz="0" w:space="0" w:color="auto"/>
        <w:right w:val="none" w:sz="0" w:space="0" w:color="auto"/>
      </w:divBdr>
    </w:div>
    <w:div w:id="414088261">
      <w:bodyDiv w:val="1"/>
      <w:marLeft w:val="0"/>
      <w:marRight w:val="0"/>
      <w:marTop w:val="0"/>
      <w:marBottom w:val="0"/>
      <w:divBdr>
        <w:top w:val="none" w:sz="0" w:space="0" w:color="auto"/>
        <w:left w:val="none" w:sz="0" w:space="0" w:color="auto"/>
        <w:bottom w:val="none" w:sz="0" w:space="0" w:color="auto"/>
        <w:right w:val="none" w:sz="0" w:space="0" w:color="auto"/>
      </w:divBdr>
      <w:divsChild>
        <w:div w:id="807286246">
          <w:marLeft w:val="288"/>
          <w:marRight w:val="0"/>
          <w:marTop w:val="0"/>
          <w:marBottom w:val="360"/>
          <w:divBdr>
            <w:top w:val="none" w:sz="0" w:space="0" w:color="auto"/>
            <w:left w:val="none" w:sz="0" w:space="0" w:color="auto"/>
            <w:bottom w:val="none" w:sz="0" w:space="0" w:color="auto"/>
            <w:right w:val="none" w:sz="0" w:space="0" w:color="auto"/>
          </w:divBdr>
        </w:div>
        <w:div w:id="1175874062">
          <w:marLeft w:val="288"/>
          <w:marRight w:val="0"/>
          <w:marTop w:val="0"/>
          <w:marBottom w:val="360"/>
          <w:divBdr>
            <w:top w:val="none" w:sz="0" w:space="0" w:color="auto"/>
            <w:left w:val="none" w:sz="0" w:space="0" w:color="auto"/>
            <w:bottom w:val="none" w:sz="0" w:space="0" w:color="auto"/>
            <w:right w:val="none" w:sz="0" w:space="0" w:color="auto"/>
          </w:divBdr>
        </w:div>
        <w:div w:id="1205751453">
          <w:marLeft w:val="288"/>
          <w:marRight w:val="0"/>
          <w:marTop w:val="0"/>
          <w:marBottom w:val="360"/>
          <w:divBdr>
            <w:top w:val="none" w:sz="0" w:space="0" w:color="auto"/>
            <w:left w:val="none" w:sz="0" w:space="0" w:color="auto"/>
            <w:bottom w:val="none" w:sz="0" w:space="0" w:color="auto"/>
            <w:right w:val="none" w:sz="0" w:space="0" w:color="auto"/>
          </w:divBdr>
        </w:div>
        <w:div w:id="239992972">
          <w:marLeft w:val="288"/>
          <w:marRight w:val="0"/>
          <w:marTop w:val="0"/>
          <w:marBottom w:val="360"/>
          <w:divBdr>
            <w:top w:val="none" w:sz="0" w:space="0" w:color="auto"/>
            <w:left w:val="none" w:sz="0" w:space="0" w:color="auto"/>
            <w:bottom w:val="none" w:sz="0" w:space="0" w:color="auto"/>
            <w:right w:val="none" w:sz="0" w:space="0" w:color="auto"/>
          </w:divBdr>
        </w:div>
        <w:div w:id="2112579736">
          <w:marLeft w:val="288"/>
          <w:marRight w:val="0"/>
          <w:marTop w:val="0"/>
          <w:marBottom w:val="360"/>
          <w:divBdr>
            <w:top w:val="none" w:sz="0" w:space="0" w:color="auto"/>
            <w:left w:val="none" w:sz="0" w:space="0" w:color="auto"/>
            <w:bottom w:val="none" w:sz="0" w:space="0" w:color="auto"/>
            <w:right w:val="none" w:sz="0" w:space="0" w:color="auto"/>
          </w:divBdr>
        </w:div>
        <w:div w:id="721248877">
          <w:marLeft w:val="288"/>
          <w:marRight w:val="0"/>
          <w:marTop w:val="0"/>
          <w:marBottom w:val="360"/>
          <w:divBdr>
            <w:top w:val="none" w:sz="0" w:space="0" w:color="auto"/>
            <w:left w:val="none" w:sz="0" w:space="0" w:color="auto"/>
            <w:bottom w:val="none" w:sz="0" w:space="0" w:color="auto"/>
            <w:right w:val="none" w:sz="0" w:space="0" w:color="auto"/>
          </w:divBdr>
        </w:div>
        <w:div w:id="528759833">
          <w:marLeft w:val="288"/>
          <w:marRight w:val="0"/>
          <w:marTop w:val="0"/>
          <w:marBottom w:val="360"/>
          <w:divBdr>
            <w:top w:val="none" w:sz="0" w:space="0" w:color="auto"/>
            <w:left w:val="none" w:sz="0" w:space="0" w:color="auto"/>
            <w:bottom w:val="none" w:sz="0" w:space="0" w:color="auto"/>
            <w:right w:val="none" w:sz="0" w:space="0" w:color="auto"/>
          </w:divBdr>
        </w:div>
        <w:div w:id="544412707">
          <w:marLeft w:val="288"/>
          <w:marRight w:val="0"/>
          <w:marTop w:val="0"/>
          <w:marBottom w:val="360"/>
          <w:divBdr>
            <w:top w:val="none" w:sz="0" w:space="0" w:color="auto"/>
            <w:left w:val="none" w:sz="0" w:space="0" w:color="auto"/>
            <w:bottom w:val="none" w:sz="0" w:space="0" w:color="auto"/>
            <w:right w:val="none" w:sz="0" w:space="0" w:color="auto"/>
          </w:divBdr>
        </w:div>
      </w:divsChild>
    </w:div>
    <w:div w:id="455610504">
      <w:bodyDiv w:val="1"/>
      <w:marLeft w:val="0"/>
      <w:marRight w:val="0"/>
      <w:marTop w:val="0"/>
      <w:marBottom w:val="0"/>
      <w:divBdr>
        <w:top w:val="none" w:sz="0" w:space="0" w:color="auto"/>
        <w:left w:val="none" w:sz="0" w:space="0" w:color="auto"/>
        <w:bottom w:val="none" w:sz="0" w:space="0" w:color="auto"/>
        <w:right w:val="none" w:sz="0" w:space="0" w:color="auto"/>
      </w:divBdr>
    </w:div>
    <w:div w:id="480847955">
      <w:bodyDiv w:val="1"/>
      <w:marLeft w:val="0"/>
      <w:marRight w:val="0"/>
      <w:marTop w:val="0"/>
      <w:marBottom w:val="0"/>
      <w:divBdr>
        <w:top w:val="none" w:sz="0" w:space="0" w:color="auto"/>
        <w:left w:val="none" w:sz="0" w:space="0" w:color="auto"/>
        <w:bottom w:val="none" w:sz="0" w:space="0" w:color="auto"/>
        <w:right w:val="none" w:sz="0" w:space="0" w:color="auto"/>
      </w:divBdr>
    </w:div>
    <w:div w:id="484586642">
      <w:bodyDiv w:val="1"/>
      <w:marLeft w:val="0"/>
      <w:marRight w:val="0"/>
      <w:marTop w:val="0"/>
      <w:marBottom w:val="0"/>
      <w:divBdr>
        <w:top w:val="none" w:sz="0" w:space="0" w:color="auto"/>
        <w:left w:val="none" w:sz="0" w:space="0" w:color="auto"/>
        <w:bottom w:val="none" w:sz="0" w:space="0" w:color="auto"/>
        <w:right w:val="none" w:sz="0" w:space="0" w:color="auto"/>
      </w:divBdr>
      <w:divsChild>
        <w:div w:id="2000377527">
          <w:marLeft w:val="288"/>
          <w:marRight w:val="0"/>
          <w:marTop w:val="0"/>
          <w:marBottom w:val="360"/>
          <w:divBdr>
            <w:top w:val="none" w:sz="0" w:space="0" w:color="auto"/>
            <w:left w:val="none" w:sz="0" w:space="0" w:color="auto"/>
            <w:bottom w:val="none" w:sz="0" w:space="0" w:color="auto"/>
            <w:right w:val="none" w:sz="0" w:space="0" w:color="auto"/>
          </w:divBdr>
        </w:div>
        <w:div w:id="1401946268">
          <w:marLeft w:val="288"/>
          <w:marRight w:val="0"/>
          <w:marTop w:val="0"/>
          <w:marBottom w:val="360"/>
          <w:divBdr>
            <w:top w:val="none" w:sz="0" w:space="0" w:color="auto"/>
            <w:left w:val="none" w:sz="0" w:space="0" w:color="auto"/>
            <w:bottom w:val="none" w:sz="0" w:space="0" w:color="auto"/>
            <w:right w:val="none" w:sz="0" w:space="0" w:color="auto"/>
          </w:divBdr>
        </w:div>
        <w:div w:id="1713380794">
          <w:marLeft w:val="288"/>
          <w:marRight w:val="0"/>
          <w:marTop w:val="0"/>
          <w:marBottom w:val="360"/>
          <w:divBdr>
            <w:top w:val="none" w:sz="0" w:space="0" w:color="auto"/>
            <w:left w:val="none" w:sz="0" w:space="0" w:color="auto"/>
            <w:bottom w:val="none" w:sz="0" w:space="0" w:color="auto"/>
            <w:right w:val="none" w:sz="0" w:space="0" w:color="auto"/>
          </w:divBdr>
        </w:div>
        <w:div w:id="89090056">
          <w:marLeft w:val="288"/>
          <w:marRight w:val="0"/>
          <w:marTop w:val="0"/>
          <w:marBottom w:val="360"/>
          <w:divBdr>
            <w:top w:val="none" w:sz="0" w:space="0" w:color="auto"/>
            <w:left w:val="none" w:sz="0" w:space="0" w:color="auto"/>
            <w:bottom w:val="none" w:sz="0" w:space="0" w:color="auto"/>
            <w:right w:val="none" w:sz="0" w:space="0" w:color="auto"/>
          </w:divBdr>
        </w:div>
      </w:divsChild>
    </w:div>
    <w:div w:id="488596564">
      <w:bodyDiv w:val="1"/>
      <w:marLeft w:val="0"/>
      <w:marRight w:val="0"/>
      <w:marTop w:val="0"/>
      <w:marBottom w:val="0"/>
      <w:divBdr>
        <w:top w:val="none" w:sz="0" w:space="0" w:color="auto"/>
        <w:left w:val="none" w:sz="0" w:space="0" w:color="auto"/>
        <w:bottom w:val="none" w:sz="0" w:space="0" w:color="auto"/>
        <w:right w:val="none" w:sz="0" w:space="0" w:color="auto"/>
      </w:divBdr>
    </w:div>
    <w:div w:id="963579741">
      <w:bodyDiv w:val="1"/>
      <w:marLeft w:val="0"/>
      <w:marRight w:val="0"/>
      <w:marTop w:val="0"/>
      <w:marBottom w:val="0"/>
      <w:divBdr>
        <w:top w:val="none" w:sz="0" w:space="0" w:color="auto"/>
        <w:left w:val="none" w:sz="0" w:space="0" w:color="auto"/>
        <w:bottom w:val="none" w:sz="0" w:space="0" w:color="auto"/>
        <w:right w:val="none" w:sz="0" w:space="0" w:color="auto"/>
      </w:divBdr>
    </w:div>
    <w:div w:id="987441144">
      <w:bodyDiv w:val="1"/>
      <w:marLeft w:val="0"/>
      <w:marRight w:val="0"/>
      <w:marTop w:val="0"/>
      <w:marBottom w:val="0"/>
      <w:divBdr>
        <w:top w:val="none" w:sz="0" w:space="0" w:color="auto"/>
        <w:left w:val="none" w:sz="0" w:space="0" w:color="auto"/>
        <w:bottom w:val="none" w:sz="0" w:space="0" w:color="auto"/>
        <w:right w:val="none" w:sz="0" w:space="0" w:color="auto"/>
      </w:divBdr>
      <w:divsChild>
        <w:div w:id="204291682">
          <w:marLeft w:val="288"/>
          <w:marRight w:val="0"/>
          <w:marTop w:val="0"/>
          <w:marBottom w:val="360"/>
          <w:divBdr>
            <w:top w:val="none" w:sz="0" w:space="0" w:color="auto"/>
            <w:left w:val="none" w:sz="0" w:space="0" w:color="auto"/>
            <w:bottom w:val="none" w:sz="0" w:space="0" w:color="auto"/>
            <w:right w:val="none" w:sz="0" w:space="0" w:color="auto"/>
          </w:divBdr>
        </w:div>
        <w:div w:id="1321738165">
          <w:marLeft w:val="288"/>
          <w:marRight w:val="0"/>
          <w:marTop w:val="0"/>
          <w:marBottom w:val="360"/>
          <w:divBdr>
            <w:top w:val="none" w:sz="0" w:space="0" w:color="auto"/>
            <w:left w:val="none" w:sz="0" w:space="0" w:color="auto"/>
            <w:bottom w:val="none" w:sz="0" w:space="0" w:color="auto"/>
            <w:right w:val="none" w:sz="0" w:space="0" w:color="auto"/>
          </w:divBdr>
        </w:div>
        <w:div w:id="1860668">
          <w:marLeft w:val="288"/>
          <w:marRight w:val="0"/>
          <w:marTop w:val="0"/>
          <w:marBottom w:val="360"/>
          <w:divBdr>
            <w:top w:val="none" w:sz="0" w:space="0" w:color="auto"/>
            <w:left w:val="none" w:sz="0" w:space="0" w:color="auto"/>
            <w:bottom w:val="none" w:sz="0" w:space="0" w:color="auto"/>
            <w:right w:val="none" w:sz="0" w:space="0" w:color="auto"/>
          </w:divBdr>
        </w:div>
        <w:div w:id="1900287282">
          <w:marLeft w:val="288"/>
          <w:marRight w:val="0"/>
          <w:marTop w:val="0"/>
          <w:marBottom w:val="360"/>
          <w:divBdr>
            <w:top w:val="none" w:sz="0" w:space="0" w:color="auto"/>
            <w:left w:val="none" w:sz="0" w:space="0" w:color="auto"/>
            <w:bottom w:val="none" w:sz="0" w:space="0" w:color="auto"/>
            <w:right w:val="none" w:sz="0" w:space="0" w:color="auto"/>
          </w:divBdr>
        </w:div>
        <w:div w:id="638192882">
          <w:marLeft w:val="288"/>
          <w:marRight w:val="0"/>
          <w:marTop w:val="0"/>
          <w:marBottom w:val="360"/>
          <w:divBdr>
            <w:top w:val="none" w:sz="0" w:space="0" w:color="auto"/>
            <w:left w:val="none" w:sz="0" w:space="0" w:color="auto"/>
            <w:bottom w:val="none" w:sz="0" w:space="0" w:color="auto"/>
            <w:right w:val="none" w:sz="0" w:space="0" w:color="auto"/>
          </w:divBdr>
        </w:div>
      </w:divsChild>
    </w:div>
    <w:div w:id="1065222203">
      <w:bodyDiv w:val="1"/>
      <w:marLeft w:val="0"/>
      <w:marRight w:val="0"/>
      <w:marTop w:val="0"/>
      <w:marBottom w:val="0"/>
      <w:divBdr>
        <w:top w:val="none" w:sz="0" w:space="0" w:color="auto"/>
        <w:left w:val="none" w:sz="0" w:space="0" w:color="auto"/>
        <w:bottom w:val="none" w:sz="0" w:space="0" w:color="auto"/>
        <w:right w:val="none" w:sz="0" w:space="0" w:color="auto"/>
      </w:divBdr>
      <w:divsChild>
        <w:div w:id="671182235">
          <w:marLeft w:val="288"/>
          <w:marRight w:val="0"/>
          <w:marTop w:val="0"/>
          <w:marBottom w:val="320"/>
          <w:divBdr>
            <w:top w:val="none" w:sz="0" w:space="0" w:color="auto"/>
            <w:left w:val="none" w:sz="0" w:space="0" w:color="auto"/>
            <w:bottom w:val="none" w:sz="0" w:space="0" w:color="auto"/>
            <w:right w:val="none" w:sz="0" w:space="0" w:color="auto"/>
          </w:divBdr>
        </w:div>
        <w:div w:id="1893538402">
          <w:marLeft w:val="288"/>
          <w:marRight w:val="0"/>
          <w:marTop w:val="0"/>
          <w:marBottom w:val="320"/>
          <w:divBdr>
            <w:top w:val="none" w:sz="0" w:space="0" w:color="auto"/>
            <w:left w:val="none" w:sz="0" w:space="0" w:color="auto"/>
            <w:bottom w:val="none" w:sz="0" w:space="0" w:color="auto"/>
            <w:right w:val="none" w:sz="0" w:space="0" w:color="auto"/>
          </w:divBdr>
        </w:div>
        <w:div w:id="562913041">
          <w:marLeft w:val="288"/>
          <w:marRight w:val="0"/>
          <w:marTop w:val="0"/>
          <w:marBottom w:val="320"/>
          <w:divBdr>
            <w:top w:val="none" w:sz="0" w:space="0" w:color="auto"/>
            <w:left w:val="none" w:sz="0" w:space="0" w:color="auto"/>
            <w:bottom w:val="none" w:sz="0" w:space="0" w:color="auto"/>
            <w:right w:val="none" w:sz="0" w:space="0" w:color="auto"/>
          </w:divBdr>
        </w:div>
        <w:div w:id="784353251">
          <w:marLeft w:val="288"/>
          <w:marRight w:val="0"/>
          <w:marTop w:val="0"/>
          <w:marBottom w:val="320"/>
          <w:divBdr>
            <w:top w:val="none" w:sz="0" w:space="0" w:color="auto"/>
            <w:left w:val="none" w:sz="0" w:space="0" w:color="auto"/>
            <w:bottom w:val="none" w:sz="0" w:space="0" w:color="auto"/>
            <w:right w:val="none" w:sz="0" w:space="0" w:color="auto"/>
          </w:divBdr>
        </w:div>
        <w:div w:id="1595162537">
          <w:marLeft w:val="288"/>
          <w:marRight w:val="0"/>
          <w:marTop w:val="0"/>
          <w:marBottom w:val="320"/>
          <w:divBdr>
            <w:top w:val="none" w:sz="0" w:space="0" w:color="auto"/>
            <w:left w:val="none" w:sz="0" w:space="0" w:color="auto"/>
            <w:bottom w:val="none" w:sz="0" w:space="0" w:color="auto"/>
            <w:right w:val="none" w:sz="0" w:space="0" w:color="auto"/>
          </w:divBdr>
        </w:div>
      </w:divsChild>
    </w:div>
    <w:div w:id="1119956798">
      <w:bodyDiv w:val="1"/>
      <w:marLeft w:val="0"/>
      <w:marRight w:val="0"/>
      <w:marTop w:val="0"/>
      <w:marBottom w:val="0"/>
      <w:divBdr>
        <w:top w:val="none" w:sz="0" w:space="0" w:color="auto"/>
        <w:left w:val="none" w:sz="0" w:space="0" w:color="auto"/>
        <w:bottom w:val="none" w:sz="0" w:space="0" w:color="auto"/>
        <w:right w:val="none" w:sz="0" w:space="0" w:color="auto"/>
      </w:divBdr>
    </w:div>
    <w:div w:id="1286237523">
      <w:bodyDiv w:val="1"/>
      <w:marLeft w:val="0"/>
      <w:marRight w:val="0"/>
      <w:marTop w:val="0"/>
      <w:marBottom w:val="0"/>
      <w:divBdr>
        <w:top w:val="none" w:sz="0" w:space="0" w:color="auto"/>
        <w:left w:val="none" w:sz="0" w:space="0" w:color="auto"/>
        <w:bottom w:val="none" w:sz="0" w:space="0" w:color="auto"/>
        <w:right w:val="none" w:sz="0" w:space="0" w:color="auto"/>
      </w:divBdr>
    </w:div>
    <w:div w:id="1510410189">
      <w:bodyDiv w:val="1"/>
      <w:marLeft w:val="0"/>
      <w:marRight w:val="0"/>
      <w:marTop w:val="0"/>
      <w:marBottom w:val="0"/>
      <w:divBdr>
        <w:top w:val="none" w:sz="0" w:space="0" w:color="auto"/>
        <w:left w:val="none" w:sz="0" w:space="0" w:color="auto"/>
        <w:bottom w:val="none" w:sz="0" w:space="0" w:color="auto"/>
        <w:right w:val="none" w:sz="0" w:space="0" w:color="auto"/>
      </w:divBdr>
    </w:div>
    <w:div w:id="1520658088">
      <w:bodyDiv w:val="1"/>
      <w:marLeft w:val="0"/>
      <w:marRight w:val="0"/>
      <w:marTop w:val="0"/>
      <w:marBottom w:val="0"/>
      <w:divBdr>
        <w:top w:val="none" w:sz="0" w:space="0" w:color="auto"/>
        <w:left w:val="none" w:sz="0" w:space="0" w:color="auto"/>
        <w:bottom w:val="none" w:sz="0" w:space="0" w:color="auto"/>
        <w:right w:val="none" w:sz="0" w:space="0" w:color="auto"/>
      </w:divBdr>
    </w:div>
    <w:div w:id="1765416022">
      <w:bodyDiv w:val="1"/>
      <w:marLeft w:val="0"/>
      <w:marRight w:val="0"/>
      <w:marTop w:val="0"/>
      <w:marBottom w:val="0"/>
      <w:divBdr>
        <w:top w:val="none" w:sz="0" w:space="0" w:color="auto"/>
        <w:left w:val="none" w:sz="0" w:space="0" w:color="auto"/>
        <w:bottom w:val="none" w:sz="0" w:space="0" w:color="auto"/>
        <w:right w:val="none" w:sz="0" w:space="0" w:color="auto"/>
      </w:divBdr>
    </w:div>
    <w:div w:id="1836676851">
      <w:bodyDiv w:val="1"/>
      <w:marLeft w:val="0"/>
      <w:marRight w:val="0"/>
      <w:marTop w:val="0"/>
      <w:marBottom w:val="0"/>
      <w:divBdr>
        <w:top w:val="none" w:sz="0" w:space="0" w:color="auto"/>
        <w:left w:val="none" w:sz="0" w:space="0" w:color="auto"/>
        <w:bottom w:val="none" w:sz="0" w:space="0" w:color="auto"/>
        <w:right w:val="none" w:sz="0" w:space="0" w:color="auto"/>
      </w:divBdr>
    </w:div>
    <w:div w:id="2008434338">
      <w:bodyDiv w:val="1"/>
      <w:marLeft w:val="0"/>
      <w:marRight w:val="0"/>
      <w:marTop w:val="0"/>
      <w:marBottom w:val="0"/>
      <w:divBdr>
        <w:top w:val="none" w:sz="0" w:space="0" w:color="auto"/>
        <w:left w:val="none" w:sz="0" w:space="0" w:color="auto"/>
        <w:bottom w:val="none" w:sz="0" w:space="0" w:color="auto"/>
        <w:right w:val="none" w:sz="0" w:space="0" w:color="auto"/>
      </w:divBdr>
      <w:divsChild>
        <w:div w:id="1528251229">
          <w:marLeft w:val="288"/>
          <w:marRight w:val="0"/>
          <w:marTop w:val="0"/>
          <w:marBottom w:val="360"/>
          <w:divBdr>
            <w:top w:val="none" w:sz="0" w:space="0" w:color="auto"/>
            <w:left w:val="none" w:sz="0" w:space="0" w:color="auto"/>
            <w:bottom w:val="none" w:sz="0" w:space="0" w:color="auto"/>
            <w:right w:val="none" w:sz="0" w:space="0" w:color="auto"/>
          </w:divBdr>
        </w:div>
        <w:div w:id="1592080723">
          <w:marLeft w:val="288"/>
          <w:marRight w:val="0"/>
          <w:marTop w:val="0"/>
          <w:marBottom w:val="360"/>
          <w:divBdr>
            <w:top w:val="none" w:sz="0" w:space="0" w:color="auto"/>
            <w:left w:val="none" w:sz="0" w:space="0" w:color="auto"/>
            <w:bottom w:val="none" w:sz="0" w:space="0" w:color="auto"/>
            <w:right w:val="none" w:sz="0" w:space="0" w:color="auto"/>
          </w:divBdr>
        </w:div>
        <w:div w:id="1256668771">
          <w:marLeft w:val="288"/>
          <w:marRight w:val="0"/>
          <w:marTop w:val="0"/>
          <w:marBottom w:val="360"/>
          <w:divBdr>
            <w:top w:val="none" w:sz="0" w:space="0" w:color="auto"/>
            <w:left w:val="none" w:sz="0" w:space="0" w:color="auto"/>
            <w:bottom w:val="none" w:sz="0" w:space="0" w:color="auto"/>
            <w:right w:val="none" w:sz="0" w:space="0" w:color="auto"/>
          </w:divBdr>
        </w:div>
      </w:divsChild>
    </w:div>
    <w:div w:id="209770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chr.org/EN/Countries/Pages/HumanRightsintheWorld.aspx" TargetMode="Externa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09131-4E23-49D6-B510-A8481261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6204</Words>
  <Characters>35367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ITC of the ILO</Company>
  <LinksUpToDate>false</LinksUpToDate>
  <CharactersWithSpaces>41489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Itc145 Itc145</dc:creator>
  <cp:lastModifiedBy>Haley Horan</cp:lastModifiedBy>
  <cp:revision>2</cp:revision>
  <dcterms:created xsi:type="dcterms:W3CDTF">2013-07-11T15:06:00Z</dcterms:created>
  <dcterms:modified xsi:type="dcterms:W3CDTF">2013-07-11T15:06:00Z</dcterms:modified>
</cp:coreProperties>
</file>